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8B302" w14:textId="77777777" w:rsidR="0032154C" w:rsidRDefault="0032154C" w:rsidP="00914780">
      <w:pPr>
        <w:pStyle w:val="Nzevsmlouvytitulnstrana"/>
        <w:spacing w:after="120"/>
        <w:rPr>
          <w:caps w:val="0"/>
          <w:sz w:val="32"/>
          <w:szCs w:val="32"/>
        </w:rPr>
      </w:pPr>
    </w:p>
    <w:p w14:paraId="32218F3F" w14:textId="703D3AE1" w:rsidR="00914780" w:rsidRPr="00E40947" w:rsidRDefault="00914780" w:rsidP="00914780">
      <w:pPr>
        <w:pStyle w:val="Nzevsmlouvytitulnstrana"/>
        <w:spacing w:after="120"/>
        <w:rPr>
          <w:caps w:val="0"/>
          <w:sz w:val="32"/>
          <w:szCs w:val="32"/>
        </w:rPr>
      </w:pPr>
      <w:r w:rsidRPr="00E40947">
        <w:rPr>
          <w:caps w:val="0"/>
          <w:sz w:val="32"/>
          <w:szCs w:val="32"/>
        </w:rPr>
        <w:t>Smlouva o dílo</w:t>
      </w:r>
    </w:p>
    <w:p w14:paraId="79A4D95B" w14:textId="35EA84DF" w:rsidR="00914780" w:rsidRPr="0017301F" w:rsidRDefault="00914780" w:rsidP="00914780">
      <w:pPr>
        <w:pStyle w:val="Nzevsmlouvytitulnstrana"/>
        <w:spacing w:after="120"/>
        <w:rPr>
          <w:b w:val="0"/>
          <w:caps w:val="0"/>
          <w:sz w:val="22"/>
          <w:szCs w:val="22"/>
        </w:rPr>
      </w:pPr>
      <w:r w:rsidRPr="0017301F">
        <w:rPr>
          <w:b w:val="0"/>
          <w:caps w:val="0"/>
          <w:sz w:val="22"/>
          <w:szCs w:val="22"/>
        </w:rPr>
        <w:t xml:space="preserve">na provedení </w:t>
      </w:r>
      <w:r>
        <w:rPr>
          <w:b w:val="0"/>
          <w:caps w:val="0"/>
          <w:sz w:val="22"/>
          <w:szCs w:val="22"/>
        </w:rPr>
        <w:t>s</w:t>
      </w:r>
      <w:r w:rsidRPr="0017301F">
        <w:rPr>
          <w:b w:val="0"/>
          <w:caps w:val="0"/>
          <w:sz w:val="22"/>
          <w:szCs w:val="22"/>
        </w:rPr>
        <w:t>tavebních prací</w:t>
      </w:r>
      <w:r w:rsidR="00C23125">
        <w:rPr>
          <w:b w:val="0"/>
          <w:caps w:val="0"/>
          <w:sz w:val="22"/>
          <w:szCs w:val="22"/>
        </w:rPr>
        <w:t xml:space="preserve"> pro akci</w:t>
      </w:r>
    </w:p>
    <w:p w14:paraId="44336527" w14:textId="362E9171" w:rsidR="00914780" w:rsidRPr="008A1E89" w:rsidRDefault="00914780" w:rsidP="00914780">
      <w:pPr>
        <w:pStyle w:val="Titulnstranapomocn"/>
        <w:spacing w:after="0"/>
        <w:rPr>
          <w:b/>
          <w:i w:val="0"/>
          <w:caps w:val="0"/>
        </w:rPr>
      </w:pPr>
      <w:r w:rsidRPr="008A1E89">
        <w:rPr>
          <w:b/>
          <w:i w:val="0"/>
          <w:caps w:val="0"/>
        </w:rPr>
        <w:t>„</w:t>
      </w:r>
      <w:proofErr w:type="spellStart"/>
      <w:r w:rsidR="008A1E89" w:rsidRPr="008A1E89">
        <w:rPr>
          <w:b/>
          <w:i w:val="0"/>
          <w:caps w:val="0"/>
        </w:rPr>
        <w:t>Hydropolis</w:t>
      </w:r>
      <w:proofErr w:type="spellEnd"/>
      <w:r w:rsidRPr="008A1E89">
        <w:rPr>
          <w:b/>
          <w:i w:val="0"/>
          <w:caps w:val="0"/>
        </w:rPr>
        <w:t>“</w:t>
      </w:r>
    </w:p>
    <w:p w14:paraId="57A0AA80" w14:textId="77777777" w:rsidR="008A1E89" w:rsidRPr="008A1E89" w:rsidRDefault="008A1E89" w:rsidP="008A1E89">
      <w:pPr>
        <w:pStyle w:val="Titulnstrananzevstrany"/>
        <w:rPr>
          <w:highlight w:val="green"/>
        </w:rPr>
      </w:pPr>
    </w:p>
    <w:p w14:paraId="5B580934" w14:textId="08F150EC" w:rsidR="00914780" w:rsidRPr="00223404" w:rsidRDefault="00914780" w:rsidP="008644B6">
      <w:pPr>
        <w:pStyle w:val="Nzev"/>
        <w:spacing w:before="0"/>
        <w:rPr>
          <w:sz w:val="22"/>
          <w:szCs w:val="22"/>
        </w:rPr>
      </w:pPr>
      <w:r w:rsidRPr="00223404">
        <w:rPr>
          <w:sz w:val="22"/>
          <w:szCs w:val="22"/>
        </w:rPr>
        <w:t xml:space="preserve">uzavřená podle § 2586 a násl. zákona č. 89/2012 Sb., občanského zákoníku, </w:t>
      </w:r>
      <w:r w:rsidR="004B29C2">
        <w:rPr>
          <w:sz w:val="22"/>
          <w:szCs w:val="22"/>
        </w:rPr>
        <w:t>ve znění pozdějších předpisů</w:t>
      </w:r>
    </w:p>
    <w:p w14:paraId="5B66024E" w14:textId="77777777" w:rsidR="00914780" w:rsidRDefault="00914780" w:rsidP="008644B6">
      <w:pPr>
        <w:pStyle w:val="Neodsazentext"/>
        <w:spacing w:before="0"/>
        <w:jc w:val="center"/>
      </w:pPr>
      <w:r w:rsidRPr="00B62354">
        <w:t>(dále jen „</w:t>
      </w:r>
      <w:r>
        <w:rPr>
          <w:b/>
        </w:rPr>
        <w:t>s</w:t>
      </w:r>
      <w:r w:rsidRPr="00B62354">
        <w:rPr>
          <w:b/>
        </w:rPr>
        <w:t>mlouva</w:t>
      </w:r>
      <w:r>
        <w:rPr>
          <w:b/>
        </w:rPr>
        <w:t xml:space="preserve"> o dílo</w:t>
      </w:r>
      <w:r w:rsidRPr="00B62354">
        <w:t>“</w:t>
      </w:r>
      <w:r>
        <w:t xml:space="preserve"> nebo také jen „</w:t>
      </w:r>
      <w:r w:rsidRPr="001F2ACC">
        <w:rPr>
          <w:b/>
          <w:bCs/>
        </w:rPr>
        <w:t>smlouva</w:t>
      </w:r>
      <w:r>
        <w:t>"</w:t>
      </w:r>
      <w:r w:rsidRPr="00B62354">
        <w:t>)</w:t>
      </w:r>
    </w:p>
    <w:p w14:paraId="3ACBEF12" w14:textId="77777777" w:rsidR="0032154C" w:rsidRDefault="0032154C" w:rsidP="008644B6">
      <w:pPr>
        <w:pStyle w:val="Neodsazentext"/>
        <w:spacing w:before="0"/>
        <w:jc w:val="center"/>
      </w:pPr>
    </w:p>
    <w:p w14:paraId="7373522F" w14:textId="736A661D" w:rsidR="00914780" w:rsidRPr="0020109D" w:rsidRDefault="00914780" w:rsidP="008644B6">
      <w:pPr>
        <w:pStyle w:val="Nadpis1"/>
      </w:pPr>
      <w:r w:rsidRPr="0020109D">
        <w:t>SMLUVNÍ STRANY</w:t>
      </w:r>
    </w:p>
    <w:p w14:paraId="2A24CBD6" w14:textId="77777777" w:rsidR="00914780" w:rsidRDefault="00914780" w:rsidP="00914780">
      <w:pPr>
        <w:pStyle w:val="Neodsazentext"/>
        <w:tabs>
          <w:tab w:val="left" w:pos="1418"/>
        </w:tabs>
        <w:rPr>
          <w:lang w:eastAsia="en-US"/>
        </w:rPr>
      </w:pPr>
      <w:r>
        <w:rPr>
          <w:b/>
          <w:lang w:eastAsia="en-US"/>
        </w:rPr>
        <w:t>Objednatel:</w:t>
      </w:r>
      <w:r>
        <w:rPr>
          <w:b/>
          <w:lang w:eastAsia="en-US"/>
        </w:rPr>
        <w:tab/>
      </w:r>
      <w:r w:rsidRPr="003F11EB">
        <w:rPr>
          <w:b/>
          <w:lang w:eastAsia="en-US"/>
        </w:rPr>
        <w:t>Pražská vodohospodářská společnost a.s.</w:t>
      </w:r>
    </w:p>
    <w:p w14:paraId="60ACA6D5" w14:textId="77777777" w:rsidR="00914780" w:rsidRDefault="00914780" w:rsidP="008644B6">
      <w:pPr>
        <w:pStyle w:val="Smluvnstrany123"/>
        <w:numPr>
          <w:ilvl w:val="0"/>
          <w:numId w:val="0"/>
        </w:numPr>
        <w:tabs>
          <w:tab w:val="left" w:pos="1418"/>
        </w:tabs>
        <w:spacing w:after="0"/>
        <w:ind w:left="567" w:hanging="567"/>
        <w:rPr>
          <w:lang w:eastAsia="en-US"/>
        </w:rPr>
      </w:pPr>
      <w:r w:rsidRPr="00E14E1C">
        <w:rPr>
          <w:lang w:eastAsia="en-US"/>
        </w:rPr>
        <w:t>se sídlem</w:t>
      </w:r>
      <w:r>
        <w:rPr>
          <w:lang w:eastAsia="en-US"/>
        </w:rPr>
        <w:t>:</w:t>
      </w:r>
      <w:r>
        <w:rPr>
          <w:lang w:eastAsia="en-US"/>
        </w:rPr>
        <w:tab/>
        <w:t>Evropská 866/67</w:t>
      </w:r>
      <w:r w:rsidRPr="003F11EB">
        <w:rPr>
          <w:lang w:eastAsia="en-US"/>
        </w:rPr>
        <w:t xml:space="preserve">, </w:t>
      </w:r>
      <w:r>
        <w:rPr>
          <w:lang w:eastAsia="en-US"/>
        </w:rPr>
        <w:t xml:space="preserve">Vokovice, </w:t>
      </w:r>
      <w:r w:rsidRPr="003F11EB">
        <w:rPr>
          <w:lang w:eastAsia="en-US"/>
        </w:rPr>
        <w:t>1</w:t>
      </w:r>
      <w:r>
        <w:rPr>
          <w:lang w:eastAsia="en-US"/>
        </w:rPr>
        <w:t>6</w:t>
      </w:r>
      <w:r w:rsidRPr="003F11EB">
        <w:rPr>
          <w:lang w:eastAsia="en-US"/>
        </w:rPr>
        <w:t>0 00</w:t>
      </w:r>
      <w:r>
        <w:rPr>
          <w:lang w:eastAsia="en-US"/>
        </w:rPr>
        <w:t xml:space="preserve"> Praha 6</w:t>
      </w:r>
      <w:r w:rsidRPr="00AC4C29">
        <w:rPr>
          <w:lang w:eastAsia="en-US"/>
        </w:rPr>
        <w:t xml:space="preserve"> </w:t>
      </w:r>
    </w:p>
    <w:p w14:paraId="577C9A86" w14:textId="513B44AE" w:rsidR="00C53832" w:rsidRDefault="00914780" w:rsidP="008644B6">
      <w:pPr>
        <w:pStyle w:val="Smluvnstrany123"/>
        <w:numPr>
          <w:ilvl w:val="0"/>
          <w:numId w:val="0"/>
        </w:numPr>
        <w:tabs>
          <w:tab w:val="left" w:pos="1418"/>
        </w:tabs>
        <w:spacing w:after="0"/>
        <w:ind w:left="1440" w:hanging="1440"/>
      </w:pPr>
      <w:r>
        <w:rPr>
          <w:lang w:eastAsia="en-US"/>
        </w:rPr>
        <w:t>zastoupena:</w:t>
      </w:r>
      <w:r>
        <w:rPr>
          <w:lang w:eastAsia="en-US"/>
        </w:rPr>
        <w:tab/>
      </w:r>
      <w:r w:rsidR="00C730F1">
        <w:t>Ing. Pavlem Válkem, MBA, předsedou představenstva</w:t>
      </w:r>
    </w:p>
    <w:p w14:paraId="5A892E44" w14:textId="5E8711D8" w:rsidR="00914780" w:rsidRDefault="00C53832" w:rsidP="008644B6">
      <w:pPr>
        <w:pStyle w:val="Smluvnstrany123"/>
        <w:numPr>
          <w:ilvl w:val="0"/>
          <w:numId w:val="0"/>
        </w:numPr>
        <w:tabs>
          <w:tab w:val="left" w:pos="1418"/>
        </w:tabs>
        <w:spacing w:after="0"/>
        <w:ind w:left="1440" w:hanging="1440"/>
        <w:rPr>
          <w:lang w:eastAsia="en-US"/>
        </w:rPr>
      </w:pPr>
      <w:r>
        <w:tab/>
      </w:r>
      <w:r w:rsidR="00C730F1">
        <w:t>Ing. Petrem Burešem, členem představenstva a ředitelem obchodní divize</w:t>
      </w:r>
      <w:r w:rsidR="00914780">
        <w:t xml:space="preserve"> </w:t>
      </w:r>
    </w:p>
    <w:p w14:paraId="5BC0CE54" w14:textId="5F003FC8" w:rsidR="00914780" w:rsidRDefault="00914780" w:rsidP="008644B6">
      <w:pPr>
        <w:pStyle w:val="Neodsazentext"/>
        <w:tabs>
          <w:tab w:val="left" w:pos="1418"/>
        </w:tabs>
        <w:spacing w:before="0"/>
      </w:pPr>
      <w:r>
        <w:t>IČ</w:t>
      </w:r>
      <w:r w:rsidR="00591F8A">
        <w:t>O</w:t>
      </w:r>
      <w:r>
        <w:t>:</w:t>
      </w:r>
      <w:r>
        <w:tab/>
        <w:t>25656112</w:t>
      </w:r>
    </w:p>
    <w:p w14:paraId="0EB84E60" w14:textId="77777777" w:rsidR="00914780" w:rsidRDefault="00914780" w:rsidP="008644B6">
      <w:pPr>
        <w:pStyle w:val="Neodsazentext"/>
        <w:tabs>
          <w:tab w:val="left" w:pos="1418"/>
        </w:tabs>
        <w:spacing w:before="0"/>
      </w:pPr>
      <w:r>
        <w:t>DIČ:</w:t>
      </w:r>
      <w:r>
        <w:tab/>
      </w:r>
      <w:r>
        <w:tab/>
        <w:t>CZ25656112</w:t>
      </w:r>
    </w:p>
    <w:p w14:paraId="4FA374E4" w14:textId="19AD4CB5" w:rsidR="00914780" w:rsidRDefault="00914780" w:rsidP="008644B6">
      <w:pPr>
        <w:pStyle w:val="Smluvnstrany123"/>
        <w:numPr>
          <w:ilvl w:val="0"/>
          <w:numId w:val="0"/>
        </w:numPr>
        <w:tabs>
          <w:tab w:val="left" w:pos="1418"/>
        </w:tabs>
        <w:spacing w:after="0"/>
        <w:ind w:left="567" w:hanging="567"/>
        <w:rPr>
          <w:lang w:eastAsia="en-US"/>
        </w:rPr>
      </w:pPr>
      <w:r w:rsidRPr="00E14E1C">
        <w:rPr>
          <w:lang w:eastAsia="en-US"/>
        </w:rPr>
        <w:t>zapsan</w:t>
      </w:r>
      <w:r>
        <w:rPr>
          <w:lang w:eastAsia="en-US"/>
        </w:rPr>
        <w:t>á</w:t>
      </w:r>
      <w:r w:rsidRPr="00E14E1C">
        <w:rPr>
          <w:lang w:eastAsia="en-US"/>
        </w:rPr>
        <w:t xml:space="preserve"> v obchodním rejstříku </w:t>
      </w:r>
      <w:r>
        <w:rPr>
          <w:lang w:eastAsia="en-US"/>
        </w:rPr>
        <w:t>u</w:t>
      </w:r>
      <w:r w:rsidRPr="00E14E1C">
        <w:rPr>
          <w:lang w:eastAsia="en-US"/>
        </w:rPr>
        <w:t xml:space="preserve"> Městsk</w:t>
      </w:r>
      <w:r>
        <w:rPr>
          <w:lang w:eastAsia="en-US"/>
        </w:rPr>
        <w:t>ého</w:t>
      </w:r>
      <w:r w:rsidRPr="00E14E1C">
        <w:rPr>
          <w:lang w:eastAsia="en-US"/>
        </w:rPr>
        <w:t xml:space="preserve"> soud</w:t>
      </w:r>
      <w:r>
        <w:rPr>
          <w:lang w:eastAsia="en-US"/>
        </w:rPr>
        <w:t>u</w:t>
      </w:r>
      <w:r w:rsidRPr="00E14E1C">
        <w:rPr>
          <w:lang w:eastAsia="en-US"/>
        </w:rPr>
        <w:t xml:space="preserve"> v Praze, </w:t>
      </w:r>
      <w:r>
        <w:rPr>
          <w:lang w:eastAsia="en-US"/>
        </w:rPr>
        <w:t xml:space="preserve">pod </w:t>
      </w:r>
      <w:proofErr w:type="spellStart"/>
      <w:r>
        <w:rPr>
          <w:lang w:eastAsia="en-US"/>
        </w:rPr>
        <w:t>sp</w:t>
      </w:r>
      <w:proofErr w:type="spellEnd"/>
      <w:r>
        <w:rPr>
          <w:lang w:eastAsia="en-US"/>
        </w:rPr>
        <w:t xml:space="preserve">. zn. B </w:t>
      </w:r>
      <w:r w:rsidRPr="003F11EB">
        <w:rPr>
          <w:lang w:eastAsia="en-US"/>
        </w:rPr>
        <w:t>5290</w:t>
      </w:r>
    </w:p>
    <w:p w14:paraId="4CC83BA0" w14:textId="77777777" w:rsidR="00914780" w:rsidRDefault="00914780" w:rsidP="008644B6">
      <w:pPr>
        <w:pStyle w:val="Smluvnstrany123"/>
        <w:numPr>
          <w:ilvl w:val="0"/>
          <w:numId w:val="0"/>
        </w:numPr>
        <w:tabs>
          <w:tab w:val="left" w:pos="1418"/>
        </w:tabs>
        <w:spacing w:after="0"/>
        <w:ind w:left="567" w:hanging="567"/>
      </w:pPr>
      <w:r>
        <w:t>(dále jen „</w:t>
      </w:r>
      <w:r w:rsidRPr="00BE6E12">
        <w:rPr>
          <w:b/>
          <w:bCs/>
        </w:rPr>
        <w:t>PVS</w:t>
      </w:r>
      <w:r>
        <w:t>“ nebo „</w:t>
      </w:r>
      <w:r>
        <w:rPr>
          <w:b/>
        </w:rPr>
        <w:t>objednatel</w:t>
      </w:r>
      <w:r>
        <w:t>“),</w:t>
      </w:r>
    </w:p>
    <w:p w14:paraId="38A43913" w14:textId="77777777" w:rsidR="00914780" w:rsidRPr="00D849F6" w:rsidRDefault="00914780" w:rsidP="008644B6">
      <w:pPr>
        <w:pStyle w:val="Neodsazentext"/>
        <w:tabs>
          <w:tab w:val="left" w:pos="1418"/>
        </w:tabs>
        <w:spacing w:before="0"/>
        <w:rPr>
          <w:bCs/>
          <w:lang w:eastAsia="en-US"/>
        </w:rPr>
      </w:pPr>
    </w:p>
    <w:p w14:paraId="0F2E607A" w14:textId="77777777" w:rsidR="00914780" w:rsidRPr="00D849F6" w:rsidRDefault="00914780" w:rsidP="008644B6">
      <w:pPr>
        <w:pStyle w:val="Neodsazentext"/>
        <w:tabs>
          <w:tab w:val="left" w:pos="1418"/>
        </w:tabs>
        <w:spacing w:before="0"/>
        <w:rPr>
          <w:bCs/>
          <w:lang w:eastAsia="en-US"/>
        </w:rPr>
      </w:pPr>
    </w:p>
    <w:p w14:paraId="0137E23E" w14:textId="77777777" w:rsidR="00914780" w:rsidRDefault="00914780" w:rsidP="008644B6">
      <w:pPr>
        <w:pStyle w:val="Neodsazentext"/>
        <w:tabs>
          <w:tab w:val="left" w:pos="1418"/>
        </w:tabs>
        <w:spacing w:before="0"/>
        <w:rPr>
          <w:lang w:eastAsia="en-US"/>
        </w:rPr>
      </w:pPr>
      <w:r>
        <w:rPr>
          <w:b/>
          <w:lang w:eastAsia="en-US"/>
        </w:rPr>
        <w:t>Zhotovitel:</w:t>
      </w:r>
      <w:r>
        <w:rPr>
          <w:b/>
          <w:lang w:eastAsia="en-US"/>
        </w:rPr>
        <w:tab/>
      </w:r>
      <w:r w:rsidRPr="00BE6E12">
        <w:rPr>
          <w:b/>
          <w:highlight w:val="yellow"/>
          <w:lang w:eastAsia="en-US"/>
        </w:rPr>
        <w:t>název společnosti dle OR</w:t>
      </w:r>
    </w:p>
    <w:p w14:paraId="57EF27A8" w14:textId="77777777" w:rsidR="00914780" w:rsidRDefault="00914780" w:rsidP="008644B6">
      <w:pPr>
        <w:pStyle w:val="Smluvnstrany123"/>
        <w:numPr>
          <w:ilvl w:val="0"/>
          <w:numId w:val="0"/>
        </w:numPr>
        <w:tabs>
          <w:tab w:val="left" w:pos="1418"/>
        </w:tabs>
        <w:spacing w:after="0"/>
        <w:ind w:left="567" w:hanging="567"/>
        <w:rPr>
          <w:lang w:eastAsia="en-US"/>
        </w:rPr>
      </w:pPr>
      <w:r w:rsidRPr="00E14E1C">
        <w:rPr>
          <w:lang w:eastAsia="en-US"/>
        </w:rPr>
        <w:t>se sídlem</w:t>
      </w:r>
      <w:r>
        <w:rPr>
          <w:lang w:eastAsia="en-US"/>
        </w:rPr>
        <w:t>:</w:t>
      </w:r>
      <w:r>
        <w:rPr>
          <w:lang w:eastAsia="en-US"/>
        </w:rPr>
        <w:tab/>
      </w:r>
      <w:proofErr w:type="spellStart"/>
      <w:r w:rsidRPr="00BE6E12">
        <w:rPr>
          <w:highlight w:val="yellow"/>
          <w:lang w:eastAsia="en-US"/>
        </w:rPr>
        <w:t>xxxx</w:t>
      </w:r>
      <w:proofErr w:type="spellEnd"/>
    </w:p>
    <w:p w14:paraId="0CD14EA6" w14:textId="77777777" w:rsidR="00914780" w:rsidRDefault="00914780" w:rsidP="008644B6">
      <w:pPr>
        <w:pStyle w:val="Smluvnstrany123"/>
        <w:numPr>
          <w:ilvl w:val="0"/>
          <w:numId w:val="0"/>
        </w:numPr>
        <w:tabs>
          <w:tab w:val="left" w:pos="1418"/>
        </w:tabs>
        <w:spacing w:after="0"/>
        <w:ind w:left="1440" w:hanging="1440"/>
        <w:rPr>
          <w:lang w:eastAsia="en-US"/>
        </w:rPr>
      </w:pPr>
      <w:r>
        <w:rPr>
          <w:lang w:eastAsia="en-US"/>
        </w:rPr>
        <w:t>zastoupena:</w:t>
      </w:r>
      <w:r>
        <w:rPr>
          <w:lang w:eastAsia="en-US"/>
        </w:rPr>
        <w:tab/>
      </w:r>
      <w:proofErr w:type="spellStart"/>
      <w:r w:rsidRPr="00BE6E12">
        <w:rPr>
          <w:highlight w:val="yellow"/>
        </w:rPr>
        <w:t>xxxx</w:t>
      </w:r>
      <w:proofErr w:type="spellEnd"/>
    </w:p>
    <w:p w14:paraId="54C2E37C" w14:textId="279BD138" w:rsidR="00914780" w:rsidRDefault="00914780" w:rsidP="008644B6">
      <w:pPr>
        <w:pStyle w:val="Neodsazentext"/>
        <w:tabs>
          <w:tab w:val="left" w:pos="1418"/>
        </w:tabs>
        <w:spacing w:before="0"/>
      </w:pPr>
      <w:r>
        <w:t>IČ</w:t>
      </w:r>
      <w:r w:rsidR="00591F8A">
        <w:t>O</w:t>
      </w:r>
      <w:r>
        <w:t>:</w:t>
      </w:r>
      <w:r>
        <w:tab/>
      </w:r>
      <w:r>
        <w:tab/>
      </w:r>
      <w:proofErr w:type="spellStart"/>
      <w:r w:rsidRPr="00BE6E12">
        <w:rPr>
          <w:highlight w:val="yellow"/>
        </w:rPr>
        <w:t>xxxx</w:t>
      </w:r>
      <w:proofErr w:type="spellEnd"/>
    </w:p>
    <w:p w14:paraId="539DFA31" w14:textId="77777777" w:rsidR="00914780" w:rsidRDefault="00914780" w:rsidP="008644B6">
      <w:pPr>
        <w:pStyle w:val="Neodsazentext"/>
        <w:tabs>
          <w:tab w:val="left" w:pos="1418"/>
        </w:tabs>
        <w:spacing w:before="0"/>
      </w:pPr>
      <w:r>
        <w:t>DIČ:</w:t>
      </w:r>
      <w:r>
        <w:tab/>
      </w:r>
      <w:r>
        <w:tab/>
      </w:r>
      <w:proofErr w:type="spellStart"/>
      <w:r w:rsidRPr="00BE6E12">
        <w:rPr>
          <w:highlight w:val="yellow"/>
        </w:rPr>
        <w:t>xxxx</w:t>
      </w:r>
      <w:proofErr w:type="spellEnd"/>
    </w:p>
    <w:p w14:paraId="6E940416" w14:textId="733E8557" w:rsidR="00914780" w:rsidRDefault="00914780" w:rsidP="008644B6">
      <w:pPr>
        <w:pStyle w:val="Smluvnstrany123"/>
        <w:numPr>
          <w:ilvl w:val="0"/>
          <w:numId w:val="0"/>
        </w:numPr>
        <w:spacing w:after="0"/>
        <w:ind w:left="567" w:hanging="567"/>
        <w:rPr>
          <w:lang w:eastAsia="en-US"/>
        </w:rPr>
      </w:pPr>
      <w:r w:rsidRPr="00E14E1C">
        <w:rPr>
          <w:lang w:eastAsia="en-US"/>
        </w:rPr>
        <w:t>zapsan</w:t>
      </w:r>
      <w:r>
        <w:rPr>
          <w:lang w:eastAsia="en-US"/>
        </w:rPr>
        <w:t>á</w:t>
      </w:r>
      <w:r w:rsidRPr="00E14E1C">
        <w:rPr>
          <w:lang w:eastAsia="en-US"/>
        </w:rPr>
        <w:t xml:space="preserve"> v obchodním rejstříku </w:t>
      </w:r>
      <w:r>
        <w:rPr>
          <w:lang w:eastAsia="en-US"/>
        </w:rPr>
        <w:t>u</w:t>
      </w:r>
      <w:r w:rsidRPr="00E14E1C">
        <w:rPr>
          <w:lang w:eastAsia="en-US"/>
        </w:rPr>
        <w:t xml:space="preserve"> Městsk</w:t>
      </w:r>
      <w:r>
        <w:rPr>
          <w:lang w:eastAsia="en-US"/>
        </w:rPr>
        <w:t>ého</w:t>
      </w:r>
      <w:r w:rsidRPr="00E14E1C">
        <w:rPr>
          <w:lang w:eastAsia="en-US"/>
        </w:rPr>
        <w:t xml:space="preserve"> soud</w:t>
      </w:r>
      <w:r>
        <w:rPr>
          <w:lang w:eastAsia="en-US"/>
        </w:rPr>
        <w:t>u</w:t>
      </w:r>
      <w:r w:rsidRPr="00E14E1C">
        <w:rPr>
          <w:lang w:eastAsia="en-US"/>
        </w:rPr>
        <w:t xml:space="preserve"> v Praze, </w:t>
      </w:r>
      <w:r>
        <w:rPr>
          <w:lang w:eastAsia="en-US"/>
        </w:rPr>
        <w:t xml:space="preserve">pod </w:t>
      </w:r>
      <w:proofErr w:type="spellStart"/>
      <w:r>
        <w:rPr>
          <w:lang w:eastAsia="en-US"/>
        </w:rPr>
        <w:t>sp</w:t>
      </w:r>
      <w:proofErr w:type="spellEnd"/>
      <w:r>
        <w:rPr>
          <w:lang w:eastAsia="en-US"/>
        </w:rPr>
        <w:t xml:space="preserve">. zn.  </w:t>
      </w:r>
      <w:proofErr w:type="spellStart"/>
      <w:r w:rsidRPr="00BE6E12">
        <w:rPr>
          <w:highlight w:val="yellow"/>
          <w:lang w:eastAsia="en-US"/>
        </w:rPr>
        <w:t>xx</w:t>
      </w:r>
      <w:r w:rsidRPr="00F02E54">
        <w:rPr>
          <w:highlight w:val="yellow"/>
          <w:lang w:eastAsia="en-US"/>
        </w:rPr>
        <w:t>xx</w:t>
      </w:r>
      <w:proofErr w:type="spellEnd"/>
    </w:p>
    <w:p w14:paraId="3F6DBB79" w14:textId="77777777" w:rsidR="00914780" w:rsidRDefault="00914780" w:rsidP="008644B6">
      <w:pPr>
        <w:pStyle w:val="Smluvnstrany123"/>
        <w:numPr>
          <w:ilvl w:val="0"/>
          <w:numId w:val="0"/>
        </w:numPr>
        <w:spacing w:after="0"/>
        <w:ind w:left="567" w:hanging="567"/>
      </w:pPr>
      <w:r>
        <w:t>(dále jen „</w:t>
      </w:r>
      <w:r>
        <w:rPr>
          <w:b/>
        </w:rPr>
        <w:t>zhotovitel</w:t>
      </w:r>
      <w:r>
        <w:t>“),</w:t>
      </w:r>
    </w:p>
    <w:p w14:paraId="6FBDF7FB" w14:textId="77777777" w:rsidR="00914780" w:rsidRDefault="00914780" w:rsidP="00914780">
      <w:pPr>
        <w:pStyle w:val="Smluvnstrany123"/>
        <w:numPr>
          <w:ilvl w:val="0"/>
          <w:numId w:val="0"/>
        </w:numPr>
        <w:ind w:left="567" w:hanging="567"/>
      </w:pPr>
    </w:p>
    <w:p w14:paraId="65DF4F05" w14:textId="77777777" w:rsidR="00914780" w:rsidRDefault="00914780" w:rsidP="00914780">
      <w:pPr>
        <w:pStyle w:val="Smluvnstrany123"/>
        <w:numPr>
          <w:ilvl w:val="0"/>
          <w:numId w:val="0"/>
        </w:numPr>
        <w:ind w:left="567" w:hanging="567"/>
      </w:pPr>
      <w:r>
        <w:t>(objednatel a zhotovitel dále společně jen „</w:t>
      </w:r>
      <w:r>
        <w:rPr>
          <w:b/>
        </w:rPr>
        <w:t>smluvní strany</w:t>
      </w:r>
      <w:r>
        <w:t>“ a jednotlivě jen „</w:t>
      </w:r>
      <w:r>
        <w:rPr>
          <w:b/>
        </w:rPr>
        <w:t>smluvní strana</w:t>
      </w:r>
      <w:r w:rsidRPr="00DD0CC1">
        <w:t>“</w:t>
      </w:r>
      <w:r>
        <w:t>).</w:t>
      </w:r>
    </w:p>
    <w:p w14:paraId="45D9436A" w14:textId="77777777" w:rsidR="0032154C" w:rsidRDefault="0032154C" w:rsidP="00914780">
      <w:pPr>
        <w:pStyle w:val="Nadpis"/>
        <w:rPr>
          <w:rFonts w:cs="Times New Roman"/>
          <w:kern w:val="0"/>
          <w:sz w:val="22"/>
          <w:szCs w:val="22"/>
        </w:rPr>
      </w:pPr>
    </w:p>
    <w:p w14:paraId="42E74FF4" w14:textId="3C9F49A6" w:rsidR="00914780" w:rsidRPr="00B20620" w:rsidRDefault="00914780" w:rsidP="00914780">
      <w:pPr>
        <w:pStyle w:val="Nadpis"/>
        <w:rPr>
          <w:rFonts w:cs="Times New Roman"/>
          <w:kern w:val="0"/>
          <w:sz w:val="22"/>
          <w:szCs w:val="22"/>
        </w:rPr>
      </w:pPr>
      <w:r w:rsidRPr="00B20620">
        <w:rPr>
          <w:rFonts w:cs="Times New Roman"/>
          <w:kern w:val="0"/>
          <w:sz w:val="22"/>
          <w:szCs w:val="22"/>
        </w:rPr>
        <w:t>VZHLEDEM K TOMU, ŽE:</w:t>
      </w:r>
    </w:p>
    <w:p w14:paraId="3EF31503" w14:textId="77777777" w:rsidR="00914780" w:rsidRDefault="00914780" w:rsidP="00914780">
      <w:pPr>
        <w:pStyle w:val="PreambuleABC"/>
      </w:pPr>
      <w:r>
        <w:t xml:space="preserve">objednatel má zájem na provedení díla v souladu se zadávací dokumentací a s touto smlouvou </w:t>
      </w:r>
      <w:r w:rsidRPr="00F45592">
        <w:t xml:space="preserve">o </w:t>
      </w:r>
      <w:r>
        <w:t>d</w:t>
      </w:r>
      <w:r w:rsidRPr="00F45592">
        <w:t>ílo</w:t>
      </w:r>
      <w:r>
        <w:t>; a</w:t>
      </w:r>
    </w:p>
    <w:p w14:paraId="0E79F7F9" w14:textId="77777777" w:rsidR="00914780" w:rsidRDefault="00914780" w:rsidP="00914780">
      <w:pPr>
        <w:pStyle w:val="PreambuleABC"/>
      </w:pPr>
      <w:r>
        <w:t xml:space="preserve">zhotovitel je ochoten provést dílo za podmínek stanovených zadávací dokumentací a touto smlouvou </w:t>
      </w:r>
      <w:r w:rsidRPr="00F45592">
        <w:t xml:space="preserve">o </w:t>
      </w:r>
      <w:r>
        <w:t>d</w:t>
      </w:r>
      <w:r w:rsidRPr="00F45592">
        <w:t>ílo</w:t>
      </w:r>
      <w:r>
        <w:t>;</w:t>
      </w:r>
    </w:p>
    <w:p w14:paraId="744E05B1" w14:textId="77777777" w:rsidR="0032154C" w:rsidRDefault="0032154C" w:rsidP="0032154C">
      <w:pPr>
        <w:pStyle w:val="Nadpis"/>
        <w:rPr>
          <w:rFonts w:cs="Times New Roman"/>
          <w:kern w:val="0"/>
          <w:sz w:val="22"/>
          <w:szCs w:val="22"/>
        </w:rPr>
      </w:pPr>
    </w:p>
    <w:p w14:paraId="5B68E46F" w14:textId="3AFC18BE" w:rsidR="000744B0" w:rsidRDefault="00914780" w:rsidP="0032154C">
      <w:pPr>
        <w:pStyle w:val="Nadpis"/>
        <w:rPr>
          <w:rFonts w:cs="Times New Roman"/>
          <w:kern w:val="0"/>
          <w:sz w:val="22"/>
          <w:szCs w:val="22"/>
        </w:rPr>
      </w:pPr>
      <w:r w:rsidRPr="00C04AB0">
        <w:rPr>
          <w:rFonts w:cs="Times New Roman"/>
          <w:kern w:val="0"/>
          <w:sz w:val="22"/>
          <w:szCs w:val="22"/>
        </w:rPr>
        <w:t>SE SMLUVNÍ STRANY DOHODLY NA NÁSLEDUJÍCÍM:</w:t>
      </w:r>
    </w:p>
    <w:p w14:paraId="21795580" w14:textId="77777777" w:rsidR="0032154C" w:rsidRPr="0032154C" w:rsidRDefault="0032154C" w:rsidP="0032154C">
      <w:pPr>
        <w:pStyle w:val="Zkladntext"/>
      </w:pPr>
    </w:p>
    <w:p w14:paraId="1BA68018" w14:textId="65411804" w:rsidR="00914780" w:rsidRDefault="00EC3CBC" w:rsidP="00EC3CBC">
      <w:pPr>
        <w:pStyle w:val="Nadpis1"/>
      </w:pPr>
      <w:r>
        <w:lastRenderedPageBreak/>
        <w:t>DEFINICE</w:t>
      </w:r>
    </w:p>
    <w:p w14:paraId="28923967" w14:textId="1201F8D3" w:rsidR="000744B0" w:rsidRDefault="00914780" w:rsidP="0032154C">
      <w:pPr>
        <w:pStyle w:val="SoD1"/>
      </w:pPr>
      <w:r>
        <w:t xml:space="preserve">Veškeré definice pojmů ve smlouvě </w:t>
      </w:r>
      <w:r w:rsidRPr="00F45592">
        <w:t xml:space="preserve">o </w:t>
      </w:r>
      <w:r>
        <w:t>d</w:t>
      </w:r>
      <w:r w:rsidRPr="00F45592">
        <w:t>ílo</w:t>
      </w:r>
      <w:r>
        <w:t xml:space="preserve"> mají význam uvedený ve smlouvě </w:t>
      </w:r>
      <w:r w:rsidRPr="00F45592">
        <w:t xml:space="preserve">o </w:t>
      </w:r>
      <w:r>
        <w:t>d</w:t>
      </w:r>
      <w:r w:rsidRPr="00F45592">
        <w:t>ílo</w:t>
      </w:r>
      <w:r>
        <w:t>, v obchodních podmínkách zadavatele (</w:t>
      </w:r>
      <w:r w:rsidR="00A96D56">
        <w:t>dále jen „</w:t>
      </w:r>
      <w:r>
        <w:t>OP</w:t>
      </w:r>
      <w:r w:rsidR="00A96D56">
        <w:t>“</w:t>
      </w:r>
      <w:r>
        <w:t xml:space="preserve">), které </w:t>
      </w:r>
      <w:r w:rsidRPr="001D038C">
        <w:t>jsou přílohou č.1 smlouvy nebo v zadávací dokumentaci. Definice pojmů uvedené v zadávací dokumentaci mají přednost</w:t>
      </w:r>
      <w:r>
        <w:t xml:space="preserve"> před definicemi ve smlouvě </w:t>
      </w:r>
      <w:r w:rsidRPr="00F45592">
        <w:t xml:space="preserve">o </w:t>
      </w:r>
      <w:r>
        <w:t>d</w:t>
      </w:r>
      <w:r w:rsidRPr="00F45592">
        <w:t>ílo</w:t>
      </w:r>
      <w:r>
        <w:t xml:space="preserve"> i v OP. Definice ve smlouvě </w:t>
      </w:r>
      <w:r w:rsidRPr="00F45592">
        <w:t xml:space="preserve">o </w:t>
      </w:r>
      <w:r>
        <w:t>d</w:t>
      </w:r>
      <w:r w:rsidRPr="00F45592">
        <w:t>ílo</w:t>
      </w:r>
      <w:r>
        <w:t xml:space="preserve"> mají přednost před definicemi v OP. Definice se vzájemně doplňují, není-li z jejich významu zřejmé, že se vzájemně zcela nebo částečně vylučují. </w:t>
      </w:r>
    </w:p>
    <w:p w14:paraId="2CF2D18F" w14:textId="77777777" w:rsidR="0032154C" w:rsidRPr="00BC2077" w:rsidRDefault="0032154C" w:rsidP="0032154C">
      <w:pPr>
        <w:pStyle w:val="SoD1"/>
        <w:numPr>
          <w:ilvl w:val="0"/>
          <w:numId w:val="0"/>
        </w:numPr>
        <w:ind w:left="567"/>
      </w:pPr>
    </w:p>
    <w:p w14:paraId="7D8DEB51" w14:textId="77777777" w:rsidR="00914780" w:rsidRPr="007740B8" w:rsidRDefault="00914780" w:rsidP="00AC5EB1">
      <w:pPr>
        <w:pStyle w:val="Nadpis1"/>
        <w:rPr>
          <w:caps/>
        </w:rPr>
      </w:pPr>
      <w:r w:rsidRPr="007740B8">
        <w:rPr>
          <w:caps/>
        </w:rPr>
        <w:t>předmět smlouvy</w:t>
      </w:r>
    </w:p>
    <w:p w14:paraId="478163F3" w14:textId="338E6A21" w:rsidR="00AD16AF" w:rsidRDefault="00914780" w:rsidP="00A42FAD">
      <w:pPr>
        <w:pStyle w:val="SoD1"/>
      </w:pPr>
      <w:r>
        <w:t xml:space="preserve">Předmětem této smlouvy </w:t>
      </w:r>
      <w:r w:rsidRPr="00F45592">
        <w:t xml:space="preserve">o </w:t>
      </w:r>
      <w:r>
        <w:t>d</w:t>
      </w:r>
      <w:r w:rsidRPr="00F45592">
        <w:t>ílo</w:t>
      </w:r>
      <w:r>
        <w:t xml:space="preserve"> j</w:t>
      </w:r>
      <w:r w:rsidR="00AD16AF">
        <w:t xml:space="preserve">sou kompletní stavební práce a dodávky nutné k realizaci Vodárenského osvětového centra </w:t>
      </w:r>
      <w:proofErr w:type="spellStart"/>
      <w:r w:rsidR="00AD16AF">
        <w:t>Hydropolis</w:t>
      </w:r>
      <w:proofErr w:type="spellEnd"/>
      <w:r w:rsidR="00AD16AF">
        <w:t xml:space="preserve"> v rozsahu:</w:t>
      </w:r>
    </w:p>
    <w:p w14:paraId="429A74F8" w14:textId="3A862516" w:rsidR="00AD16AF" w:rsidRDefault="00AD16AF" w:rsidP="00AD16AF">
      <w:pPr>
        <w:pStyle w:val="SoD2"/>
      </w:pPr>
      <w:r w:rsidRPr="00AD16AF">
        <w:t>Obnova pláště a střechy provozního objektu Korunní, P10</w:t>
      </w:r>
    </w:p>
    <w:p w14:paraId="246FB548" w14:textId="2E4ACB48" w:rsidR="00AD16AF" w:rsidRDefault="00AD16AF" w:rsidP="00AD16AF">
      <w:pPr>
        <w:pStyle w:val="SoD2"/>
      </w:pPr>
      <w:r w:rsidRPr="00AD16AF">
        <w:t>Obnova pláště a střechy provozního objektu Korunní, P10 – vodárenská věž</w:t>
      </w:r>
    </w:p>
    <w:p w14:paraId="6C8A5183" w14:textId="5EF1E575" w:rsidR="00AD16AF" w:rsidRDefault="00AD16AF" w:rsidP="00AD16AF">
      <w:pPr>
        <w:pStyle w:val="SoD2"/>
      </w:pPr>
      <w:r w:rsidRPr="00AD16AF">
        <w:t>Rekonstrukce zemního vodojemu Korunní, P10 (expoziční vodojem)</w:t>
      </w:r>
    </w:p>
    <w:p w14:paraId="4D4D094A" w14:textId="69D94C3B" w:rsidR="00AD16AF" w:rsidRDefault="00AD16AF" w:rsidP="00AD16AF">
      <w:pPr>
        <w:pStyle w:val="SoD2"/>
      </w:pPr>
      <w:r w:rsidRPr="00AD16AF">
        <w:t>Revitalizace objektů a prostorů VDJ Korunní, P10</w:t>
      </w:r>
    </w:p>
    <w:p w14:paraId="488971B2" w14:textId="25C61A38" w:rsidR="00914780" w:rsidRDefault="00914780" w:rsidP="00AD16AF">
      <w:pPr>
        <w:pStyle w:val="SoD1"/>
        <w:numPr>
          <w:ilvl w:val="0"/>
          <w:numId w:val="0"/>
        </w:numPr>
      </w:pPr>
      <w:r>
        <w:t xml:space="preserve"> (dále jen „</w:t>
      </w:r>
      <w:r w:rsidRPr="00D86EF4">
        <w:rPr>
          <w:b/>
          <w:bCs/>
        </w:rPr>
        <w:t>dílo</w:t>
      </w:r>
      <w:r>
        <w:t xml:space="preserve">“). V rámci díla budou za podmínek smlouvy </w:t>
      </w:r>
      <w:r w:rsidRPr="00F45592">
        <w:t xml:space="preserve">o </w:t>
      </w:r>
      <w:r>
        <w:t>d</w:t>
      </w:r>
      <w:r w:rsidRPr="00F45592">
        <w:t>ílo</w:t>
      </w:r>
      <w:r>
        <w:t xml:space="preserve"> provedeny veškeré činnosti a dodávky potřebné ke </w:t>
      </w:r>
      <w:r w:rsidRPr="0003735D">
        <w:t>zhotovení výsledku díla. Bližší specifikace předmětu díla jsou obsaženy v</w:t>
      </w:r>
      <w:r w:rsidR="008A1E89" w:rsidRPr="0003735D">
        <w:t xml:space="preserve"> textové části </w:t>
      </w:r>
      <w:r w:rsidRPr="0003735D">
        <w:t>zadávací dokumentac</w:t>
      </w:r>
      <w:r w:rsidR="008A1E89" w:rsidRPr="0003735D">
        <w:t>e</w:t>
      </w:r>
      <w:r w:rsidRPr="0003735D">
        <w:t>, která je přílohou č. 2 této smlouvy</w:t>
      </w:r>
      <w:r w:rsidR="008A1E89" w:rsidRPr="0003735D">
        <w:t xml:space="preserve">, a v projektové dokumentaci, která je přílohou č. </w:t>
      </w:r>
      <w:r w:rsidR="001D038C" w:rsidRPr="0003735D">
        <w:t>6</w:t>
      </w:r>
      <w:r w:rsidR="008A1E89" w:rsidRPr="0003735D">
        <w:t xml:space="preserve"> této</w:t>
      </w:r>
      <w:r w:rsidR="008A1E89" w:rsidRPr="008A1E89">
        <w:t xml:space="preserve"> smlouvy.</w:t>
      </w:r>
    </w:p>
    <w:p w14:paraId="5BDB8976" w14:textId="4BF5FFB4" w:rsidR="00914780" w:rsidRPr="007A1A85" w:rsidRDefault="00914780" w:rsidP="00A42FAD">
      <w:pPr>
        <w:pStyle w:val="SoD1"/>
      </w:pPr>
      <w:r w:rsidRPr="007A1A85">
        <w:t xml:space="preserve">Zhotovitel se zavazuje v souladu s touto </w:t>
      </w:r>
      <w:r>
        <w:t>s</w:t>
      </w:r>
      <w:r w:rsidRPr="007A1A85">
        <w:t>mlouvou</w:t>
      </w:r>
      <w:r>
        <w:t xml:space="preserve"> </w:t>
      </w:r>
      <w:r w:rsidRPr="00F45592">
        <w:t xml:space="preserve">o </w:t>
      </w:r>
      <w:r>
        <w:t>d</w:t>
      </w:r>
      <w:r w:rsidRPr="00F45592">
        <w:t>ílo</w:t>
      </w:r>
      <w:r w:rsidRPr="007A1A85">
        <w:t xml:space="preserve"> na svůj náklad</w:t>
      </w:r>
      <w:r>
        <w:t>,</w:t>
      </w:r>
      <w:r w:rsidRPr="007A1A85">
        <w:t xml:space="preserve"> na vlastní nebezpečí a odpovědnost řádně a včas </w:t>
      </w:r>
      <w:r>
        <w:t xml:space="preserve">a za podmínek smlouvy </w:t>
      </w:r>
      <w:r w:rsidRPr="00F45592">
        <w:t xml:space="preserve">o </w:t>
      </w:r>
      <w:r>
        <w:t>d</w:t>
      </w:r>
      <w:r w:rsidRPr="00F45592">
        <w:t>ílo</w:t>
      </w:r>
      <w:r>
        <w:t xml:space="preserve"> a OP d</w:t>
      </w:r>
      <w:r w:rsidRPr="007A1A85">
        <w:t xml:space="preserve">ílo provést a předat </w:t>
      </w:r>
      <w:r>
        <w:t>o</w:t>
      </w:r>
      <w:r w:rsidRPr="007A1A85">
        <w:t xml:space="preserve">bjednateli. Zhotovitel se podle této </w:t>
      </w:r>
      <w:r>
        <w:t>s</w:t>
      </w:r>
      <w:r w:rsidRPr="007A1A85">
        <w:t>mlouvy</w:t>
      </w:r>
      <w:r>
        <w:t xml:space="preserve"> </w:t>
      </w:r>
      <w:r w:rsidRPr="00F45592">
        <w:t xml:space="preserve">o </w:t>
      </w:r>
      <w:r>
        <w:t>d</w:t>
      </w:r>
      <w:r w:rsidRPr="00F45592">
        <w:t>ílo</w:t>
      </w:r>
      <w:r w:rsidRPr="007A1A85">
        <w:t xml:space="preserve"> zavazuje </w:t>
      </w:r>
      <w:r>
        <w:t xml:space="preserve">v rámci realizace díla </w:t>
      </w:r>
      <w:r w:rsidRPr="007A1A85">
        <w:t>opatřit</w:t>
      </w:r>
      <w:r>
        <w:t xml:space="preserve"> a</w:t>
      </w:r>
      <w:r w:rsidR="00CF46D6">
        <w:t> </w:t>
      </w:r>
      <w:r>
        <w:t>dodat</w:t>
      </w:r>
      <w:r w:rsidRPr="007A1A85">
        <w:t xml:space="preserve"> všechna potřebná </w:t>
      </w:r>
      <w:r>
        <w:t>t</w:t>
      </w:r>
      <w:r w:rsidRPr="007A1A85">
        <w:t>echnologická zařízení a provést veškeré činnosti směřující nebo potřebné</w:t>
      </w:r>
      <w:r>
        <w:t xml:space="preserve"> či vhodné</w:t>
      </w:r>
      <w:r w:rsidRPr="007A1A85">
        <w:t xml:space="preserve"> k provedení </w:t>
      </w:r>
      <w:r>
        <w:t>d</w:t>
      </w:r>
      <w:r w:rsidRPr="007A1A85">
        <w:t xml:space="preserve">íla v rozsahu a kvalitě určené </w:t>
      </w:r>
      <w:r>
        <w:t xml:space="preserve">zadávací dokumentací </w:t>
      </w:r>
      <w:r w:rsidRPr="007A1A85">
        <w:t>(včetně</w:t>
      </w:r>
      <w:r w:rsidR="00CF46D6">
        <w:t> </w:t>
      </w:r>
      <w:r w:rsidRPr="007A1A85">
        <w:t>příloh)</w:t>
      </w:r>
      <w:r>
        <w:t xml:space="preserve"> </w:t>
      </w:r>
      <w:r w:rsidRPr="007A1A85">
        <w:t>a t</w:t>
      </w:r>
      <w:r>
        <w:t xml:space="preserve">outo smlouvou </w:t>
      </w:r>
      <w:r w:rsidRPr="00F45592">
        <w:t xml:space="preserve">o </w:t>
      </w:r>
      <w:r>
        <w:t>d</w:t>
      </w:r>
      <w:r w:rsidRPr="00F45592">
        <w:t>ílo</w:t>
      </w:r>
      <w:r w:rsidRPr="007A1A85">
        <w:t xml:space="preserve"> (včetně příloh), které podrobně upravují práva a</w:t>
      </w:r>
      <w:r w:rsidR="00CF46D6">
        <w:t> </w:t>
      </w:r>
      <w:r w:rsidRPr="007A1A85">
        <w:t xml:space="preserve">povinnosti </w:t>
      </w:r>
      <w:r>
        <w:t>s</w:t>
      </w:r>
      <w:r w:rsidRPr="007A1A85">
        <w:t xml:space="preserve">mluvních stran. Zejména se </w:t>
      </w:r>
      <w:r>
        <w:t>d</w:t>
      </w:r>
      <w:r w:rsidRPr="007A1A85">
        <w:t xml:space="preserve">ílem rozumí veškeré </w:t>
      </w:r>
      <w:r>
        <w:t xml:space="preserve">stavební, </w:t>
      </w:r>
      <w:r w:rsidRPr="007A1A85">
        <w:t>dopravní,</w:t>
      </w:r>
      <w:r>
        <w:t xml:space="preserve"> </w:t>
      </w:r>
      <w:r w:rsidRPr="007A1A85">
        <w:t>montážní, instalační</w:t>
      </w:r>
      <w:r>
        <w:t>, úklidové</w:t>
      </w:r>
      <w:r w:rsidRPr="007A1A85">
        <w:t xml:space="preserve">, organizační a koordinační činnosti </w:t>
      </w:r>
      <w:r>
        <w:t>z</w:t>
      </w:r>
      <w:r w:rsidRPr="007A1A85">
        <w:t xml:space="preserve">hotovitele směřující nebo potřebné k provedení </w:t>
      </w:r>
      <w:r>
        <w:t>d</w:t>
      </w:r>
      <w:r w:rsidRPr="007A1A85">
        <w:t>íla, včetně:</w:t>
      </w:r>
    </w:p>
    <w:p w14:paraId="10355EDE" w14:textId="77777777" w:rsidR="00914780" w:rsidRPr="008A1E89" w:rsidRDefault="00914780" w:rsidP="00A42FAD">
      <w:pPr>
        <w:pStyle w:val="SoD2"/>
      </w:pPr>
      <w:r w:rsidRPr="008A1E89">
        <w:t>převzetí staveniště od objednatele;</w:t>
      </w:r>
    </w:p>
    <w:p w14:paraId="6A852CCF" w14:textId="77777777" w:rsidR="00914780" w:rsidRPr="008A1E89" w:rsidRDefault="00914780" w:rsidP="00A42FAD">
      <w:pPr>
        <w:pStyle w:val="SoD2"/>
      </w:pPr>
      <w:r w:rsidRPr="008A1E89">
        <w:t>bude-li nutné provedení všech přípravných prací včetně přípojek, oplocení a záborů;</w:t>
      </w:r>
    </w:p>
    <w:p w14:paraId="1214E9F4" w14:textId="77777777" w:rsidR="00914780" w:rsidRPr="008A1E89" w:rsidRDefault="00914780" w:rsidP="00A42FAD">
      <w:pPr>
        <w:pStyle w:val="SoD2"/>
      </w:pPr>
      <w:r w:rsidRPr="008A1E89">
        <w:t>koordinace veškerých prací a dodávek včetně všech poddodavatelů dle soupisů prací;</w:t>
      </w:r>
    </w:p>
    <w:p w14:paraId="475FE692" w14:textId="202E322F" w:rsidR="00914780" w:rsidRPr="008A1E89" w:rsidRDefault="00914780" w:rsidP="00A42FAD">
      <w:pPr>
        <w:pStyle w:val="SoD2"/>
      </w:pPr>
      <w:r w:rsidRPr="008A1E89">
        <w:t>kompletní dopravy vč. pojištění všech</w:t>
      </w:r>
      <w:r w:rsidR="002A0760" w:rsidRPr="008A1E89">
        <w:t xml:space="preserve"> technických a </w:t>
      </w:r>
      <w:r w:rsidRPr="008A1E89">
        <w:t xml:space="preserve">technologických zařízení a dopravy dalšího vybavení na místo stavby, popř. z místa stavby, </w:t>
      </w:r>
      <w:proofErr w:type="spellStart"/>
      <w:r w:rsidRPr="008A1E89">
        <w:t>vnitrostaveništní</w:t>
      </w:r>
      <w:proofErr w:type="spellEnd"/>
      <w:r w:rsidRPr="008A1E89">
        <w:t xml:space="preserve"> dopravy a manipulace, vč. veškerých poplatků spojených s dovozem, cel, daní, dovozní a vývozní přirážky a vč. likvidace obalů;</w:t>
      </w:r>
    </w:p>
    <w:p w14:paraId="451D39F8" w14:textId="55B9F8F7" w:rsidR="00914780" w:rsidRPr="008A1E89" w:rsidRDefault="00914780" w:rsidP="00A42FAD">
      <w:pPr>
        <w:pStyle w:val="SoD2"/>
      </w:pPr>
      <w:r w:rsidRPr="008A1E89">
        <w:t xml:space="preserve">kompletní montáže, instalace, kalibrace, uvedení do provozu, prověření bezchybné funkčnosti a předvedení všech </w:t>
      </w:r>
      <w:r w:rsidR="002A0760" w:rsidRPr="008A1E89">
        <w:t xml:space="preserve">technických a </w:t>
      </w:r>
      <w:r w:rsidRPr="008A1E89">
        <w:t xml:space="preserve">technologických zařízení objednateli; </w:t>
      </w:r>
    </w:p>
    <w:p w14:paraId="0D45AB26" w14:textId="77777777" w:rsidR="00914780" w:rsidRPr="008A1E89" w:rsidRDefault="00914780" w:rsidP="00A42FAD">
      <w:pPr>
        <w:pStyle w:val="SoD2"/>
      </w:pPr>
      <w:r w:rsidRPr="008A1E89">
        <w:t xml:space="preserve">veškeré administrativní, řídící a kontrolní činnosti zhotovitele v souvislosti se stavbou; </w:t>
      </w:r>
    </w:p>
    <w:p w14:paraId="44C3924B" w14:textId="77160E27" w:rsidR="00914780" w:rsidRPr="008A1E89" w:rsidRDefault="00914780" w:rsidP="00A42FAD">
      <w:pPr>
        <w:pStyle w:val="SoD2"/>
      </w:pPr>
      <w:r w:rsidRPr="008A1E89">
        <w:t xml:space="preserve">poskytování záruky za jakost díla podle podmínek uvedených v čl. </w:t>
      </w:r>
      <w:del w:id="0" w:author="Ladislav Baše" w:date="2024-03-25T13:52:00Z">
        <w:r w:rsidRPr="008A1E89" w:rsidDel="00256946">
          <w:delText>6</w:delText>
        </w:r>
      </w:del>
      <w:ins w:id="1" w:author="Ladislav Baše" w:date="2024-03-25T13:52:00Z">
        <w:r w:rsidR="00256946">
          <w:t>7</w:t>
        </w:r>
      </w:ins>
      <w:r w:rsidRPr="008A1E89">
        <w:t>. této smlouvy; a</w:t>
      </w:r>
    </w:p>
    <w:p w14:paraId="1DD017A6" w14:textId="77777777" w:rsidR="00914780" w:rsidRPr="008A1E89" w:rsidRDefault="00914780" w:rsidP="00A42FAD">
      <w:pPr>
        <w:pStyle w:val="SoD2"/>
      </w:pPr>
      <w:r w:rsidRPr="008A1E89">
        <w:t>projednání dopravních rozhodnutí a jejich realizace, včetně nákladů s tím spojených.</w:t>
      </w:r>
    </w:p>
    <w:p w14:paraId="5327EAF5" w14:textId="3278EC6B" w:rsidR="00914780" w:rsidRPr="000A2178" w:rsidRDefault="00914780" w:rsidP="00A42FAD">
      <w:pPr>
        <w:pStyle w:val="SoD1"/>
      </w:pPr>
      <w:r w:rsidRPr="001E66CC">
        <w:t xml:space="preserve">Součástí díla je dále předání veškeré dokumentace, </w:t>
      </w:r>
      <w:r w:rsidRPr="000C7172">
        <w:t>tedy zejména příslušn</w:t>
      </w:r>
      <w:r>
        <w:t>ých</w:t>
      </w:r>
      <w:r w:rsidRPr="000C7172">
        <w:t xml:space="preserve"> doklad</w:t>
      </w:r>
      <w:r>
        <w:t>ů</w:t>
      </w:r>
      <w:r w:rsidRPr="000C7172">
        <w:t xml:space="preserve"> o všech předepsaných zkouškách, garančních zkouškách a atestech, certifikáty, revizní zprávy a dokumentace skutečného provedení stavby, a to ales</w:t>
      </w:r>
      <w:r>
        <w:t>poň ve čtyřech (4) vyhotoveních a dále také doklady</w:t>
      </w:r>
      <w:r w:rsidRPr="001E66CC">
        <w:t xml:space="preserve"> vztahující se k</w:t>
      </w:r>
      <w:r w:rsidR="00685F10">
        <w:t xml:space="preserve"> technickým a </w:t>
      </w:r>
      <w:r w:rsidRPr="001E66CC">
        <w:t>technologick</w:t>
      </w:r>
      <w:r w:rsidR="00685F10">
        <w:t>ým</w:t>
      </w:r>
      <w:r w:rsidRPr="001E66CC">
        <w:t xml:space="preserve"> zařízení</w:t>
      </w:r>
      <w:r w:rsidR="00685F10">
        <w:t>m</w:t>
      </w:r>
      <w:r w:rsidRPr="001E66CC">
        <w:t xml:space="preserve">, které jsou potřebné pro </w:t>
      </w:r>
      <w:r w:rsidRPr="001E66CC">
        <w:lastRenderedPageBreak/>
        <w:t>nakládání s </w:t>
      </w:r>
      <w:r w:rsidR="00685F10">
        <w:t>nimi</w:t>
      </w:r>
      <w:r w:rsidRPr="001E66CC">
        <w:t xml:space="preserve"> a pro je</w:t>
      </w:r>
      <w:r w:rsidR="00685F10">
        <w:t>jich</w:t>
      </w:r>
      <w:r w:rsidRPr="001E66CC">
        <w:t xml:space="preserve"> provoz nebo kter</w:t>
      </w:r>
      <w:r w:rsidR="00685F10">
        <w:t>é</w:t>
      </w:r>
      <w:r w:rsidRPr="001E66CC">
        <w:t xml:space="preserve"> vyžadují příslušné obecně závazné právní předpisy a české a evropské normy ČSN a EN, technická dokumentace apod.</w:t>
      </w:r>
    </w:p>
    <w:p w14:paraId="3D6DA6ED" w14:textId="18329D00" w:rsidR="00914780" w:rsidRPr="007A64B5" w:rsidRDefault="00914780" w:rsidP="00A42FAD">
      <w:pPr>
        <w:pStyle w:val="SoD1"/>
      </w:pPr>
      <w:r w:rsidRPr="001E66CC">
        <w:t>Součástí díla je rovněž povinnost zajistit a poskytnout všechna potřebná licenční oprávnění nutná nebo vhodná k užívání díla, zejména pak k software, který má být součástí technologického zařízení. Tato povinnost bude splněna uzavřením potřebných licenčních smluv, jejichž podmínky jsou časově i jinak neomezené a umožňují objednateli software bez</w:t>
      </w:r>
      <w:r w:rsidR="00CF46D6">
        <w:t> </w:t>
      </w:r>
      <w:r w:rsidRPr="001E66CC">
        <w:t>omezení nebo dodatečných plateb užívat. Povinnost zajistit a poskytnout příslušné licenční oprávnění platí obdobně i pro veškerá autorská práva, jejichž získání je pro užívání díla potřebné a/nebo vhodné. Zhotovitel se zavazuje poskytnout objednateli veškerou potřebnou a vhodnou součinnost, kterou lze po něm spravedlivě požadovat, za účelem užívání díla objednatelem, popř. k tomu oprávněnou třetí osobou, zejména v případě potřeby úprav software.</w:t>
      </w:r>
    </w:p>
    <w:p w14:paraId="32A9977B" w14:textId="77777777" w:rsidR="00914780" w:rsidRDefault="00914780" w:rsidP="00A42FAD">
      <w:pPr>
        <w:pStyle w:val="SoD1"/>
      </w:pPr>
      <w:r>
        <w:t>Zhotovitel výslovně prohlašuje, že se seznámil se stavem staveniště k okamžiku podpisu této smlouvy o dílo, zejména s jeho případnými nedostatky, závadami či odchylkami od projektové dokumentace.</w:t>
      </w:r>
    </w:p>
    <w:p w14:paraId="2F252B2B" w14:textId="77777777" w:rsidR="00914780" w:rsidRDefault="00914780" w:rsidP="00A42FAD">
      <w:pPr>
        <w:pStyle w:val="SoD1"/>
      </w:pPr>
      <w:r w:rsidRPr="000C7172">
        <w:t xml:space="preserve">Zhotovitel prohlašuje, že k provedení </w:t>
      </w:r>
      <w:r>
        <w:t>díla má všechna potřebná</w:t>
      </w:r>
      <w:r w:rsidRPr="000C7172">
        <w:t xml:space="preserve"> oprávnění k podnikání a provedení </w:t>
      </w:r>
      <w:r>
        <w:t>d</w:t>
      </w:r>
      <w:r w:rsidRPr="000C7172">
        <w:t>íla zajistí osobami odborně způsobilými.</w:t>
      </w:r>
    </w:p>
    <w:p w14:paraId="3FF5D029" w14:textId="77777777" w:rsidR="00914780" w:rsidRDefault="00914780" w:rsidP="00A42FAD">
      <w:pPr>
        <w:pStyle w:val="SoD1"/>
      </w:pPr>
      <w:r>
        <w:t xml:space="preserve">Zhotovitel je povinen mimo jiné při realizaci díla dodržovat tuto smlouvu </w:t>
      </w:r>
      <w:r w:rsidRPr="00F45592">
        <w:t xml:space="preserve">o </w:t>
      </w:r>
      <w:r>
        <w:t>d</w:t>
      </w:r>
      <w:r w:rsidRPr="00F45592">
        <w:t>ílo</w:t>
      </w:r>
      <w:r>
        <w:t xml:space="preserve">, pokyny objednatele, ČSN, bezpečnostní a další obecně závazné předpisy, které se týkají jeho činnosti při provádění díla. Pokud porušením povinností zhotovitele při provádění díla vyplývajících z obecně závazných předpisů či z této smlouvy </w:t>
      </w:r>
      <w:r w:rsidRPr="00F45592">
        <w:t xml:space="preserve">o </w:t>
      </w:r>
      <w:r>
        <w:t>d</w:t>
      </w:r>
      <w:r w:rsidRPr="00F45592">
        <w:t>ílo</w:t>
      </w:r>
      <w:r>
        <w:t xml:space="preserve"> vznikne objednateli či třetím osobám jakákoliv škoda, odpovídá za ni zhotovitel, a to bez ohledu na zavinění.</w:t>
      </w:r>
    </w:p>
    <w:p w14:paraId="543F8FEE" w14:textId="55DCB8FC" w:rsidR="00914780" w:rsidRPr="001E66CC" w:rsidRDefault="00914780" w:rsidP="00A42FAD">
      <w:pPr>
        <w:pStyle w:val="SoD1"/>
      </w:pPr>
      <w:r w:rsidRPr="001E66CC">
        <w:t xml:space="preserve">Zhotovitel </w:t>
      </w:r>
      <w:bookmarkStart w:id="2" w:name="_Hlk162270553"/>
      <w:r w:rsidRPr="001E66CC">
        <w:t>je oprávněn jednotlivé části díla provést pomocí poddodavatelů</w:t>
      </w:r>
      <w:bookmarkEnd w:id="2"/>
      <w:r w:rsidRPr="001E66CC">
        <w:t xml:space="preserve">. Seznam poddodavatelů, jejichž prostřednictvím bude zhotovitel plnit část díla, je součástí této smlouvy. Za výsledek činnosti poddodavatelů odpovídá zhotovitel stejně, jako by je provedl sám. Jakákoli smluvní úprava mezi zhotovitelem a jeho poddodavateli nemá žádný vliv na práva a povinnosti zhotovitele podle této smlouvy o dílo či s touto smlouvou o dílo zákonem spojená, s výjimkami dle smlouvy o dílo. </w:t>
      </w:r>
      <w:r>
        <w:t xml:space="preserve">Tím není dotčeno </w:t>
      </w:r>
      <w:proofErr w:type="spellStart"/>
      <w:r>
        <w:t>ust</w:t>
      </w:r>
      <w:proofErr w:type="spellEnd"/>
      <w:r>
        <w:t xml:space="preserve">. § 2630 odst. 1 písm. a) </w:t>
      </w:r>
      <w:r w:rsidRPr="00BC7918">
        <w:t>občanského zákoníku</w:t>
      </w:r>
      <w:r>
        <w:t xml:space="preserve">. </w:t>
      </w:r>
      <w:r w:rsidRPr="001E66CC">
        <w:t>Zhotovitel není oprávněn poddodavatele bez souhlasu objednatele po</w:t>
      </w:r>
      <w:r w:rsidR="00CF46D6">
        <w:t> </w:t>
      </w:r>
      <w:r w:rsidRPr="001E66CC">
        <w:t xml:space="preserve">dobu provádění díla změnit. </w:t>
      </w:r>
    </w:p>
    <w:p w14:paraId="258191E7" w14:textId="296C408C" w:rsidR="00914780" w:rsidRPr="001E66CC" w:rsidRDefault="00914780" w:rsidP="00A42FAD">
      <w:pPr>
        <w:pStyle w:val="SoD1"/>
      </w:pPr>
      <w:r w:rsidRPr="001E66CC">
        <w:t xml:space="preserve">Zhotovitel není oprávněn po dobu provádění díla změnit poddodavatele, jehož prostřednictvím zhotovitel prokazoval část kvalifikace, bez předchozího písemného souhlasu objednatele. Podmínkou udělení souhlasu je, že zhotovitel </w:t>
      </w:r>
      <w:proofErr w:type="gramStart"/>
      <w:r w:rsidRPr="001E66CC">
        <w:t>předloží</w:t>
      </w:r>
      <w:proofErr w:type="gramEnd"/>
      <w:r w:rsidRPr="001E66CC">
        <w:t xml:space="preserve"> objednateli veškeré doklady prokazující splnění profesní způsobilosti podle § 77 odst. 1 zákona č. 134/2016 Sb., o zadávání veřejných zakázek (dále jen „ZZVZ“) nového poddodavatele, doklady o splnění základní způsobilosti podle </w:t>
      </w:r>
      <w:r w:rsidR="009322F2" w:rsidRPr="001E66CC">
        <w:t>§</w:t>
      </w:r>
      <w:r w:rsidR="009322F2">
        <w:t xml:space="preserve"> </w:t>
      </w:r>
      <w:r w:rsidRPr="001E66CC">
        <w:t>74 ZZVZ nového poddodavatele a doklady prokazující splnění chybějící části kvalifikace zhotovitele, a to v rozsahu, v němž objednatel vyžadoval jejich předložení ve</w:t>
      </w:r>
      <w:r w:rsidR="00CF46D6">
        <w:t> </w:t>
      </w:r>
      <w:r w:rsidRPr="001E66CC">
        <w:t xml:space="preserve">výběrovém či zadávacím řízení. </w:t>
      </w:r>
    </w:p>
    <w:p w14:paraId="76C708BB" w14:textId="1AAD17BE" w:rsidR="00914780" w:rsidRPr="001E66CC" w:rsidRDefault="00914780" w:rsidP="00A42FAD">
      <w:pPr>
        <w:pStyle w:val="SoD1"/>
      </w:pPr>
      <w:r w:rsidRPr="001E66CC">
        <w:t xml:space="preserve">Další závazky zhotovitele jsou obsaženy, v souladu se zadávací </w:t>
      </w:r>
      <w:r w:rsidRPr="0003735D">
        <w:t xml:space="preserve">dokumentací, v příloze č. 4 této smlouvy o dílo ve formě závazného prohlášení, jehož součástí je i </w:t>
      </w:r>
      <w:del w:id="3" w:author="Ladislav Baše" w:date="2024-03-26T18:17:00Z">
        <w:r w:rsidRPr="0003735D" w:rsidDel="00BF3D85">
          <w:delText xml:space="preserve">orientační </w:delText>
        </w:r>
      </w:del>
      <w:r w:rsidRPr="0003735D">
        <w:t>položkový rozpočet (dále jen „</w:t>
      </w:r>
      <w:r w:rsidRPr="0003735D">
        <w:rPr>
          <w:b/>
          <w:bCs/>
        </w:rPr>
        <w:t>prohlášení</w:t>
      </w:r>
      <w:r w:rsidRPr="0003735D">
        <w:t>“ nebo „</w:t>
      </w:r>
      <w:del w:id="4" w:author="Ladislav Baše" w:date="2024-03-26T18:18:00Z">
        <w:r w:rsidRPr="0003735D" w:rsidDel="00BF3D85">
          <w:rPr>
            <w:b/>
            <w:bCs/>
          </w:rPr>
          <w:delText xml:space="preserve">orientační </w:delText>
        </w:r>
      </w:del>
      <w:r w:rsidRPr="0003735D">
        <w:rPr>
          <w:b/>
          <w:bCs/>
        </w:rPr>
        <w:t>položkový rozpočet</w:t>
      </w:r>
      <w:r w:rsidRPr="0003735D">
        <w:t>“). Není-</w:t>
      </w:r>
      <w:r w:rsidRPr="001E66CC">
        <w:t>li ve smlouvě o</w:t>
      </w:r>
      <w:r w:rsidR="00CE35EE">
        <w:t> </w:t>
      </w:r>
      <w:r w:rsidRPr="001E66CC">
        <w:t>dílo jakýkoli závazek plynoucí z prohlášení výslovně uveden, zavazuje se zhotovitel při plnění díla postupovat ve smyslu svého prohlášení.</w:t>
      </w:r>
    </w:p>
    <w:p w14:paraId="4CA6E884" w14:textId="77777777" w:rsidR="00914780" w:rsidRPr="001E66CC" w:rsidRDefault="00914780" w:rsidP="00A42FAD">
      <w:pPr>
        <w:pStyle w:val="SoD1"/>
      </w:pPr>
      <w:r w:rsidRPr="001E66CC">
        <w:t>Seznam poddodavatelů:</w:t>
      </w:r>
    </w:p>
    <w:p w14:paraId="3A32F016" w14:textId="65719BBE" w:rsidR="00914780" w:rsidRPr="0077755B" w:rsidRDefault="00914780" w:rsidP="0077755B">
      <w:pPr>
        <w:pStyle w:val="SoD2"/>
      </w:pPr>
      <w:r w:rsidRPr="0F4FABB3">
        <w:rPr>
          <w:highlight w:val="yellow"/>
        </w:rPr>
        <w:t>Název společnosti</w:t>
      </w:r>
      <w:r>
        <w:tab/>
      </w:r>
      <w:r w:rsidRPr="0F4FABB3">
        <w:rPr>
          <w:highlight w:val="yellow"/>
        </w:rPr>
        <w:t>IČO</w:t>
      </w:r>
      <w:r>
        <w:tab/>
      </w:r>
      <w:r w:rsidRPr="0F4FABB3">
        <w:rPr>
          <w:highlight w:val="yellow"/>
        </w:rPr>
        <w:t>předmět poddodávky</w:t>
      </w:r>
      <w:r>
        <w:tab/>
      </w:r>
      <w:r w:rsidRPr="0F4FABB3">
        <w:rPr>
          <w:highlight w:val="yellow"/>
        </w:rPr>
        <w:t>%</w:t>
      </w:r>
    </w:p>
    <w:p w14:paraId="4F31578E" w14:textId="0A27909C" w:rsidR="00914780" w:rsidRPr="0077755B" w:rsidRDefault="00914780" w:rsidP="0077755B">
      <w:pPr>
        <w:pStyle w:val="SoD2"/>
      </w:pPr>
      <w:r w:rsidRPr="0F4FABB3">
        <w:rPr>
          <w:highlight w:val="yellow"/>
        </w:rPr>
        <w:t>Název společnosti</w:t>
      </w:r>
      <w:r>
        <w:tab/>
      </w:r>
      <w:r w:rsidRPr="0F4FABB3">
        <w:rPr>
          <w:highlight w:val="yellow"/>
        </w:rPr>
        <w:t>IČO</w:t>
      </w:r>
      <w:r>
        <w:tab/>
      </w:r>
      <w:r w:rsidRPr="0F4FABB3">
        <w:rPr>
          <w:highlight w:val="yellow"/>
        </w:rPr>
        <w:t>předmět poddodávky</w:t>
      </w:r>
      <w:r>
        <w:tab/>
      </w:r>
      <w:r w:rsidRPr="0F4FABB3">
        <w:rPr>
          <w:highlight w:val="yellow"/>
        </w:rPr>
        <w:t>%</w:t>
      </w:r>
    </w:p>
    <w:p w14:paraId="32F8BB14" w14:textId="751239EA" w:rsidR="00914780" w:rsidRDefault="00914780" w:rsidP="0077755B">
      <w:pPr>
        <w:pStyle w:val="SoD1"/>
      </w:pPr>
      <w:r w:rsidRPr="008A1E89">
        <w:t>Objednatel bude požadovat po zhotoviteli po předání a</w:t>
      </w:r>
      <w:r w:rsidR="00CF46D6" w:rsidRPr="008A1E89">
        <w:t> </w:t>
      </w:r>
      <w:r w:rsidRPr="008A1E89">
        <w:t>převzetí</w:t>
      </w:r>
      <w:r>
        <w:t xml:space="preserve"> díla</w:t>
      </w:r>
      <w:r w:rsidRPr="00E157C6">
        <w:t xml:space="preserve"> garanční záruku dle ustanovení čl. 23. OP</w:t>
      </w:r>
      <w:r w:rsidR="0069020A">
        <w:t>.</w:t>
      </w:r>
    </w:p>
    <w:p w14:paraId="3D9CC857" w14:textId="77777777" w:rsidR="000744B0" w:rsidRPr="00E157C6" w:rsidRDefault="000744B0" w:rsidP="000744B0">
      <w:pPr>
        <w:pStyle w:val="SoD1"/>
        <w:numPr>
          <w:ilvl w:val="0"/>
          <w:numId w:val="0"/>
        </w:numPr>
        <w:ind w:left="567"/>
      </w:pPr>
    </w:p>
    <w:p w14:paraId="0B2DB59A" w14:textId="77777777" w:rsidR="00914780" w:rsidRPr="00E82CE4" w:rsidRDefault="00914780" w:rsidP="007740B8">
      <w:pPr>
        <w:pStyle w:val="Nadpis1"/>
        <w:rPr>
          <w:caps/>
        </w:rPr>
      </w:pPr>
      <w:r w:rsidRPr="00E82CE4">
        <w:rPr>
          <w:caps/>
        </w:rPr>
        <w:lastRenderedPageBreak/>
        <w:t>Termín a místo plnění</w:t>
      </w:r>
    </w:p>
    <w:p w14:paraId="739C856C" w14:textId="46D3087C" w:rsidR="00914780" w:rsidRPr="00E82CE4" w:rsidRDefault="00914780" w:rsidP="00541667">
      <w:pPr>
        <w:pStyle w:val="SoD1"/>
      </w:pPr>
      <w:r w:rsidRPr="00E82CE4">
        <w:t xml:space="preserve">Zhotovitel zahájí práce </w:t>
      </w:r>
      <w:r w:rsidR="00685F10" w:rsidRPr="00E82CE4">
        <w:t xml:space="preserve">nejpozději </w:t>
      </w:r>
      <w:r w:rsidRPr="00E82CE4">
        <w:t>do 1</w:t>
      </w:r>
      <w:r w:rsidR="00DF43F8">
        <w:t>0</w:t>
      </w:r>
      <w:r w:rsidRPr="00E82CE4">
        <w:t xml:space="preserve"> pracovních dnů od předání staveniště objednatelem.</w:t>
      </w:r>
    </w:p>
    <w:p w14:paraId="56B76E14" w14:textId="1D3EE51F" w:rsidR="00914780" w:rsidRPr="00E82CE4" w:rsidRDefault="00914780" w:rsidP="00541667">
      <w:pPr>
        <w:pStyle w:val="SoD1"/>
      </w:pPr>
      <w:r w:rsidRPr="00E82CE4">
        <w:t xml:space="preserve">Zhotovitel se zavazuje převzít staveniště do </w:t>
      </w:r>
      <w:r w:rsidR="00DF43F8">
        <w:t>5</w:t>
      </w:r>
      <w:r w:rsidRPr="00E82CE4">
        <w:t xml:space="preserve"> pracovních dní od doručení písemné výzvy objednatele, nebude-li v této výzvě uvedeno jinak. Objednatel se zavazuje předat bez zbytečného odkladu po jeho vydání zhotoviteli pravomocné stavební povolení, jakmile takovéto pravomocné stavební povolení </w:t>
      </w:r>
      <w:proofErr w:type="gramStart"/>
      <w:r w:rsidRPr="00E82CE4">
        <w:t>obdrží</w:t>
      </w:r>
      <w:proofErr w:type="gramEnd"/>
      <w:r w:rsidRPr="00E82CE4">
        <w:t>. Zhotovitel je v tomto případě povinen ihned objednatelem předané pravomocné stavební povolení převzít.</w:t>
      </w:r>
    </w:p>
    <w:p w14:paraId="5606DA31" w14:textId="77777777" w:rsidR="00914780" w:rsidRPr="00A844E3" w:rsidRDefault="00914780" w:rsidP="00541667">
      <w:pPr>
        <w:pStyle w:val="SoD1"/>
      </w:pPr>
      <w:r w:rsidRPr="00E82CE4">
        <w:t>V případě, že objednatel nepředá staveniště</w:t>
      </w:r>
      <w:r>
        <w:t xml:space="preserve"> v dohodnutém termínu a tyto skutečnosti budou mít přímý vliv na plnění termínů zhotovitele, </w:t>
      </w:r>
      <w:proofErr w:type="gramStart"/>
      <w:r>
        <w:t>prodlouží</w:t>
      </w:r>
      <w:proofErr w:type="gramEnd"/>
      <w:r>
        <w:t xml:space="preserve"> se příslušný termín plnění zhotovitele o dobu </w:t>
      </w:r>
      <w:r w:rsidRPr="00A844E3">
        <w:t xml:space="preserve">trvání takového prodlení objednatele. </w:t>
      </w:r>
    </w:p>
    <w:p w14:paraId="5FED7D57" w14:textId="3E4E3B35" w:rsidR="00914780" w:rsidRPr="00A844E3" w:rsidRDefault="00914780" w:rsidP="00541667">
      <w:pPr>
        <w:pStyle w:val="SoD1"/>
      </w:pPr>
      <w:r w:rsidRPr="00A844E3">
        <w:t>Zhotovitel se zavazuje dílo provést a předat v termínech dle harmonogramu prací, který je</w:t>
      </w:r>
      <w:r w:rsidR="00CF46D6" w:rsidRPr="00A844E3">
        <w:t> </w:t>
      </w:r>
      <w:r w:rsidRPr="00A844E3">
        <w:t>přílohou č. 5 této</w:t>
      </w:r>
      <w:r>
        <w:t xml:space="preserve"> smlouvy (dále jen „</w:t>
      </w:r>
      <w:r w:rsidRPr="00D86EF4">
        <w:rPr>
          <w:b/>
          <w:bCs/>
        </w:rPr>
        <w:t>harmonogram prací</w:t>
      </w:r>
      <w:r>
        <w:t xml:space="preserve">“), </w:t>
      </w:r>
      <w:r w:rsidRPr="001E66CC">
        <w:t xml:space="preserve">nejpozději však do </w:t>
      </w:r>
      <w:r w:rsidR="00685F10" w:rsidRPr="00685F10">
        <w:rPr>
          <w:b/>
          <w:bCs/>
        </w:rPr>
        <w:t>24</w:t>
      </w:r>
      <w:r w:rsidRPr="00685F10">
        <w:rPr>
          <w:b/>
          <w:bCs/>
        </w:rPr>
        <w:t xml:space="preserve"> </w:t>
      </w:r>
      <w:r w:rsidR="00685F10">
        <w:rPr>
          <w:b/>
          <w:bCs/>
        </w:rPr>
        <w:t>kalendářních měsíců</w:t>
      </w:r>
      <w:r w:rsidR="00685F10">
        <w:t xml:space="preserve"> </w:t>
      </w:r>
      <w:r w:rsidRPr="001E66CC">
        <w:t>od předání staveniště</w:t>
      </w:r>
      <w:r>
        <w:t xml:space="preserve">, v opačném případě je v prodlení. Dílo bude považováno za předané a převzaté sepsáním protokolu o předání a převzetí díla dle článku </w:t>
      </w:r>
      <w:ins w:id="5" w:author="Ladislav Baše" w:date="2024-03-25T14:10:00Z">
        <w:r w:rsidR="00092109">
          <w:t>5</w:t>
        </w:r>
      </w:ins>
      <w:del w:id="6" w:author="Ladislav Baše" w:date="2024-03-25T14:10:00Z">
        <w:r w:rsidDel="00092109">
          <w:delText>4</w:delText>
        </w:r>
      </w:del>
      <w:r>
        <w:t xml:space="preserve">. smlouvy </w:t>
      </w:r>
      <w:r w:rsidRPr="00F45592">
        <w:t xml:space="preserve">o </w:t>
      </w:r>
      <w:r>
        <w:t>d</w:t>
      </w:r>
      <w:r w:rsidRPr="00F45592">
        <w:t>ílo</w:t>
      </w:r>
      <w:r>
        <w:t xml:space="preserve"> a jeho podpisem oběma smluvními stranami (dále jen „</w:t>
      </w:r>
      <w:r w:rsidRPr="00D86EF4">
        <w:rPr>
          <w:b/>
          <w:bCs/>
        </w:rPr>
        <w:t>protokol o předání a</w:t>
      </w:r>
      <w:r w:rsidR="00CF46D6">
        <w:rPr>
          <w:b/>
          <w:bCs/>
        </w:rPr>
        <w:t> </w:t>
      </w:r>
      <w:r w:rsidRPr="00D86EF4">
        <w:rPr>
          <w:b/>
          <w:bCs/>
        </w:rPr>
        <w:t>převzetí díla</w:t>
      </w:r>
      <w:r>
        <w:t xml:space="preserve">“). Jakýkoli souhlas, zkouška, kontrolní záznam nebo dílčí převzetí části díla dle harmonogramu prací před vyhotovením protokolu o předání a převzetí díla nezbavuje objednatele možnosti odmítnout dílo jako celek a nebude považováno za částečné převzetí díla ve </w:t>
      </w:r>
      <w:r w:rsidRPr="00A844E3">
        <w:t>smyslu právních předpisů.</w:t>
      </w:r>
    </w:p>
    <w:p w14:paraId="32BB8F7D" w14:textId="1E9C1185" w:rsidR="00532D8A" w:rsidRPr="00002015" w:rsidRDefault="00532D8A" w:rsidP="00541667">
      <w:pPr>
        <w:pStyle w:val="SoD1"/>
      </w:pPr>
      <w:r w:rsidRPr="00A844E3">
        <w:t xml:space="preserve">Zhotovitel bere na vědomí, že zásadním milníkem v průběhu realizace díla je kompletní </w:t>
      </w:r>
      <w:r w:rsidRPr="00D3093A">
        <w:rPr>
          <w:b/>
          <w:bCs/>
        </w:rPr>
        <w:t>stavební připravenost pro montáž/instalaci expozice</w:t>
      </w:r>
      <w:r w:rsidR="00847794" w:rsidRPr="00002015">
        <w:t>, jak je definována v</w:t>
      </w:r>
      <w:r w:rsidR="00002015" w:rsidRPr="00002015">
        <w:t> </w:t>
      </w:r>
      <w:r w:rsidR="00847794" w:rsidRPr="00002015">
        <w:t>projekt</w:t>
      </w:r>
      <w:r w:rsidR="00002015" w:rsidRPr="00002015">
        <w:t>ové dokumentaci</w:t>
      </w:r>
      <w:r w:rsidR="00847794" w:rsidRPr="00002015">
        <w:t>,</w:t>
      </w:r>
      <w:r w:rsidRPr="00002015">
        <w:t xml:space="preserve"> </w:t>
      </w:r>
      <w:r w:rsidRPr="00D3093A">
        <w:rPr>
          <w:b/>
          <w:bCs/>
        </w:rPr>
        <w:t>nejpozději do 18 měsíců od zahájení realizace díla</w:t>
      </w:r>
      <w:r w:rsidRPr="00002015">
        <w:t xml:space="preserve">. </w:t>
      </w:r>
    </w:p>
    <w:p w14:paraId="34EE4FE4" w14:textId="70B0B1BB" w:rsidR="00914780" w:rsidRDefault="00914780" w:rsidP="00541667">
      <w:pPr>
        <w:pStyle w:val="SoD1"/>
      </w:pPr>
      <w:r w:rsidRPr="00A844E3">
        <w:t>Místem plnění díla j</w:t>
      </w:r>
      <w:r w:rsidR="00685F10" w:rsidRPr="00A844E3">
        <w:t xml:space="preserve">e vodárenský areál Korunní, Praha </w:t>
      </w:r>
      <w:r w:rsidR="00532D8A" w:rsidRPr="00A844E3">
        <w:t>na adrese</w:t>
      </w:r>
      <w:r w:rsidR="00532D8A">
        <w:t xml:space="preserve"> </w:t>
      </w:r>
      <w:r w:rsidR="00532D8A" w:rsidRPr="000744B0">
        <w:t>Korunní 725/66, Praha 10 - Vinohrady</w:t>
      </w:r>
      <w:r w:rsidR="00685F10" w:rsidRPr="00685F10">
        <w:t>.</w:t>
      </w:r>
      <w:r w:rsidRPr="00685F10">
        <w:t xml:space="preserve"> Dílo bude plněno i na dalších místech, je-li to pro jeho splnění dle smlouvy nezbytné.</w:t>
      </w:r>
    </w:p>
    <w:p w14:paraId="20970181" w14:textId="77777777" w:rsidR="000744B0" w:rsidRPr="00685F10" w:rsidRDefault="000744B0" w:rsidP="000744B0">
      <w:pPr>
        <w:pStyle w:val="SoD1"/>
        <w:numPr>
          <w:ilvl w:val="0"/>
          <w:numId w:val="0"/>
        </w:numPr>
        <w:ind w:left="567"/>
      </w:pPr>
    </w:p>
    <w:p w14:paraId="357BBD23" w14:textId="77777777" w:rsidR="00914780" w:rsidRDefault="00914780" w:rsidP="007740B8">
      <w:pPr>
        <w:pStyle w:val="Nadpis1"/>
        <w:rPr>
          <w:caps/>
        </w:rPr>
      </w:pPr>
      <w:r w:rsidRPr="007740B8">
        <w:rPr>
          <w:caps/>
        </w:rPr>
        <w:t>Předání a převzetí díla</w:t>
      </w:r>
    </w:p>
    <w:p w14:paraId="7EE66D9E" w14:textId="534155BE" w:rsidR="00505A7C" w:rsidRDefault="00505A7C" w:rsidP="00505A7C">
      <w:pPr>
        <w:pStyle w:val="SoD1"/>
      </w:pPr>
      <w:r w:rsidRPr="001E66CC">
        <w:t xml:space="preserve">O řádném provedení díla včetně všech stavebních prací a technologických zařízení, předání veškeré dokumentace vztahující se ke všem stavebním pracím a k technologickému zařízení, </w:t>
      </w:r>
      <w:proofErr w:type="gramStart"/>
      <w:r w:rsidRPr="001E66CC">
        <w:t>sepíší</w:t>
      </w:r>
      <w:proofErr w:type="gramEnd"/>
      <w:r w:rsidRPr="001E66CC">
        <w:t xml:space="preserve"> smluvní strany protokol o předání a převzetí díla, který bude podepsán oprávněnými zástupci obou smluvních </w:t>
      </w:r>
      <w:r w:rsidRPr="00A83998">
        <w:t>stran. Za objednatele podepisuje protokol o předání a převzetí díla pověřený zaměstnanec uvedený v příloze č. 3 této smlouvy</w:t>
      </w:r>
      <w:r w:rsidRPr="001E66CC">
        <w:t xml:space="preserve"> </w:t>
      </w:r>
      <w:r w:rsidRPr="00F45592">
        <w:t xml:space="preserve">o </w:t>
      </w:r>
      <w:r>
        <w:t>d</w:t>
      </w:r>
      <w:r w:rsidRPr="00F45592">
        <w:t>ílo</w:t>
      </w:r>
      <w:r w:rsidRPr="001E66CC">
        <w:t xml:space="preserve">. Pokud bude dílo dodáváno po částech, </w:t>
      </w:r>
      <w:proofErr w:type="gramStart"/>
      <w:r w:rsidRPr="001E66CC">
        <w:t>sepíší</w:t>
      </w:r>
      <w:proofErr w:type="gramEnd"/>
      <w:r w:rsidRPr="001E66CC">
        <w:t xml:space="preserve"> smluvní strany protokol o předání a převzetí díla na každou dodanou část. V takovém případě se řádným a úplným splněním díla rozumí podpis protokolu na poslední část díla.</w:t>
      </w:r>
    </w:p>
    <w:p w14:paraId="2077D650" w14:textId="40E677EE" w:rsidR="00505A7C" w:rsidRPr="00505A7C" w:rsidRDefault="00505A7C" w:rsidP="00505A7C">
      <w:pPr>
        <w:pStyle w:val="SoD1"/>
      </w:pPr>
      <w:r w:rsidRPr="001E66CC">
        <w:t>Nebezpečí za škodu na díle a vlastnické právo k dílu přechází na objednatele okamžikem oboustranného podpisu protokolu o předání a převzetí díla.</w:t>
      </w:r>
    </w:p>
    <w:p w14:paraId="6713C35A" w14:textId="77777777" w:rsidR="00914780" w:rsidRPr="001E66CC" w:rsidRDefault="00914780" w:rsidP="00541667">
      <w:pPr>
        <w:pStyle w:val="SoD1"/>
      </w:pPr>
      <w:r w:rsidRPr="001E66CC">
        <w:t>Zhotovitel je povinen spolu s dílem předat objednateli:</w:t>
      </w:r>
    </w:p>
    <w:p w14:paraId="7C3A3327" w14:textId="77777777" w:rsidR="00914780" w:rsidRPr="001E66CC" w:rsidRDefault="00914780" w:rsidP="00541667">
      <w:pPr>
        <w:pStyle w:val="SoD2"/>
      </w:pPr>
      <w:r w:rsidRPr="001E66CC">
        <w:t>veškeré stavební deníky;</w:t>
      </w:r>
    </w:p>
    <w:p w14:paraId="5FC948BE" w14:textId="77777777" w:rsidR="00914780" w:rsidRPr="001E66CC" w:rsidRDefault="00914780" w:rsidP="00541667">
      <w:pPr>
        <w:pStyle w:val="SoD2"/>
      </w:pPr>
      <w:r w:rsidRPr="001E66CC">
        <w:t>veškerou stavební a technickou dokumentaci vztahující se k dílu a jeho provádění;</w:t>
      </w:r>
    </w:p>
    <w:p w14:paraId="47F87851" w14:textId="77777777" w:rsidR="00914780" w:rsidRPr="001E66CC" w:rsidRDefault="00914780" w:rsidP="00541667">
      <w:pPr>
        <w:pStyle w:val="SoD2"/>
      </w:pPr>
      <w:r w:rsidRPr="001E66CC">
        <w:t>veškeré doklady o provedení technických či jiných zkoušek; a</w:t>
      </w:r>
    </w:p>
    <w:p w14:paraId="222C865B" w14:textId="77777777" w:rsidR="00914780" w:rsidRPr="001E66CC" w:rsidRDefault="00914780" w:rsidP="00541667">
      <w:pPr>
        <w:pStyle w:val="SoD2"/>
      </w:pPr>
      <w:r w:rsidRPr="001E66CC">
        <w:t>veškeré doklady o evidenci odpadů vytěžených či jinak vzniklých při provádění díla a jejich likvidaci či jiném naložení s nimi v souladu s touto smlouvou o dílo a obecně závaznými předpisy.</w:t>
      </w:r>
    </w:p>
    <w:p w14:paraId="7C62ED93" w14:textId="6D493D0E" w:rsidR="00914780" w:rsidRPr="001E66CC" w:rsidRDefault="00914780" w:rsidP="00541667">
      <w:pPr>
        <w:pStyle w:val="SoD1"/>
      </w:pPr>
      <w:r w:rsidRPr="00BE3E34">
        <w:lastRenderedPageBreak/>
        <w:t xml:space="preserve">Objednatel je povinen </w:t>
      </w:r>
      <w:r w:rsidRPr="000C7172">
        <w:t>převz</w:t>
      </w:r>
      <w:r>
        <w:t>ít pouze</w:t>
      </w:r>
      <w:r w:rsidRPr="000C7172">
        <w:t xml:space="preserve"> řádně dokončené </w:t>
      </w:r>
      <w:r>
        <w:t>dílo</w:t>
      </w:r>
      <w:r w:rsidRPr="00BE3E34">
        <w:t>.</w:t>
      </w:r>
      <w:r>
        <w:t xml:space="preserve"> </w:t>
      </w:r>
      <w:r w:rsidRPr="001E66CC">
        <w:t>Objednatel je oprávněn nepřevzít dílo, pokud zhotovitel dílo neprovede řádně, zejména pokud zhotovitel nedodá potřebnou dokumentaci k</w:t>
      </w:r>
      <w:r w:rsidR="002A0760">
        <w:t xml:space="preserve"> technickým a </w:t>
      </w:r>
      <w:r w:rsidRPr="001E66CC">
        <w:t>technologick</w:t>
      </w:r>
      <w:r w:rsidR="002A0760">
        <w:t>ým</w:t>
      </w:r>
      <w:r w:rsidRPr="001E66CC">
        <w:t xml:space="preserve"> zařízení</w:t>
      </w:r>
      <w:r w:rsidR="002A0760">
        <w:t>m</w:t>
      </w:r>
      <w:r w:rsidRPr="001E66CC">
        <w:t xml:space="preserve"> nebo neprovede řádně či úplně činnosti nezbytné k uvedení díla do provozu a pro jeho řádnou funkčnost. </w:t>
      </w:r>
    </w:p>
    <w:p w14:paraId="7A411CC8" w14:textId="77777777" w:rsidR="00914780" w:rsidRDefault="00914780" w:rsidP="00541667">
      <w:pPr>
        <w:pStyle w:val="SoD1"/>
      </w:pPr>
      <w:r>
        <w:t>Dílo je provedeno řádně, pokud není stiženo vadami díla. Odchylka od smlouvy, kterou objednatel schválil, ať již předem, či dodatečně, není vadou díla.</w:t>
      </w:r>
    </w:p>
    <w:p w14:paraId="2EFA1294" w14:textId="77777777" w:rsidR="00914780" w:rsidRDefault="00914780" w:rsidP="00541667">
      <w:pPr>
        <w:pStyle w:val="SoD1"/>
      </w:pPr>
      <w:r>
        <w:t>Dílo je provedeno včas, pokud k předání díla došlo před datem smluveným v této smlouvě. Dílo je také provedeno včas, pokud okolnosti, pro které nebylo předáno v takto stanovené lhůtě, spočívaly výhradně na straně objednatele.</w:t>
      </w:r>
    </w:p>
    <w:p w14:paraId="4AA77D39" w14:textId="77777777" w:rsidR="00914780" w:rsidRDefault="00914780" w:rsidP="00541667">
      <w:pPr>
        <w:pStyle w:val="SoD1"/>
      </w:pPr>
      <w:r>
        <w:t>Zhotovitel je povinen provedené dílo bez zbytečného odkladu předat objednateli. Objednatel je povinen dílo prohlédnout s náležitou péčí.</w:t>
      </w:r>
    </w:p>
    <w:p w14:paraId="167BDC29" w14:textId="77777777" w:rsidR="00914780" w:rsidRDefault="00914780" w:rsidP="00541667">
      <w:pPr>
        <w:pStyle w:val="SoD1"/>
      </w:pPr>
      <w:r>
        <w:t>V případě, že se na díle či jeho části bude vyskytovat v okamžiku předání vada či více vad, které nebrání užívání díla, je objednatel oprávněn dílo převzít, přičemž uvede, že dílo přebírá s vadami a tyto konkretizuje v </w:t>
      </w:r>
      <w:r w:rsidRPr="001E66CC">
        <w:t>protokolu o předání a převzetí díla</w:t>
      </w:r>
      <w:r>
        <w:t xml:space="preserve">. Pro odstranění případných vad a nedodělků při předání díla nebránících řádnému užívání díla bude zhotoviteli stanovena lhůta pro odstranění těchto vad a nedodělků v </w:t>
      </w:r>
      <w:r w:rsidRPr="001E66CC">
        <w:t>protokolu o předání a převzetí díla</w:t>
      </w:r>
      <w:r>
        <w:t xml:space="preserve">. Nebude-li tato lhůta stanovena v </w:t>
      </w:r>
      <w:r w:rsidRPr="001E66CC">
        <w:t>protokolu o předání a převzetí díla</w:t>
      </w:r>
      <w:r>
        <w:t>, platí pro odstranění vad díla lhůta 14 dní od předání díla. Po uplynutí této lhůty je zhotovitel v prodlení. O odstranění všech vad a nedodělků vytčených při předání a převzetí díla bude v takovém případě sepsán zápis.</w:t>
      </w:r>
    </w:p>
    <w:p w14:paraId="0C9A99D8" w14:textId="758019A9" w:rsidR="000744B0" w:rsidRPr="00291A88" w:rsidRDefault="00914780" w:rsidP="0032154C">
      <w:pPr>
        <w:pStyle w:val="SoD1"/>
      </w:pPr>
      <w:r>
        <w:t xml:space="preserve">V případě, že prodlení zhotovitele s plněním jakékoli povinnosti ve smyslu této smlouvy </w:t>
      </w:r>
      <w:r w:rsidRPr="00F45592">
        <w:t>o</w:t>
      </w:r>
      <w:r w:rsidR="00CF46D6">
        <w:t> </w:t>
      </w:r>
      <w:r>
        <w:t>d</w:t>
      </w:r>
      <w:r w:rsidRPr="00F45592">
        <w:t>ílo</w:t>
      </w:r>
      <w:r>
        <w:t xml:space="preserve"> přesáhne 30 dnů, je objednatel oprávněn od smlouvy </w:t>
      </w:r>
      <w:r w:rsidRPr="00F45592">
        <w:t xml:space="preserve">o </w:t>
      </w:r>
      <w:r>
        <w:t>d</w:t>
      </w:r>
      <w:r w:rsidRPr="00F45592">
        <w:t>ílo</w:t>
      </w:r>
      <w:r>
        <w:t xml:space="preserve"> odstoupit, pokud prodlení nebude zhotovitelem odstraněno ani v dodatečné lhůtě 5 dnů od doručení písemné výzvy objednatele ke zjednání nápravy.</w:t>
      </w:r>
    </w:p>
    <w:p w14:paraId="7ADFF479" w14:textId="77777777" w:rsidR="00914780" w:rsidRPr="007740B8" w:rsidRDefault="00914780" w:rsidP="007740B8">
      <w:pPr>
        <w:pStyle w:val="Nadpis1"/>
        <w:rPr>
          <w:caps/>
        </w:rPr>
      </w:pPr>
      <w:r w:rsidRPr="007740B8">
        <w:rPr>
          <w:caps/>
        </w:rPr>
        <w:t>Cena za provedení díla</w:t>
      </w:r>
    </w:p>
    <w:p w14:paraId="7CB2B6DF" w14:textId="77777777" w:rsidR="00914780" w:rsidRPr="000C3F67" w:rsidRDefault="00914780" w:rsidP="00743C37">
      <w:pPr>
        <w:pStyle w:val="SoD1"/>
      </w:pPr>
      <w:bookmarkStart w:id="7" w:name="_Ref317255475"/>
      <w:r w:rsidRPr="00446F30">
        <w:t xml:space="preserve">Objednatel se zavazuje uhradit za provedení </w:t>
      </w:r>
      <w:r>
        <w:t>d</w:t>
      </w:r>
      <w:r w:rsidRPr="00446F30">
        <w:t xml:space="preserve">íla </w:t>
      </w:r>
      <w:r>
        <w:t xml:space="preserve">konečnou </w:t>
      </w:r>
      <w:r w:rsidRPr="00D86EF4">
        <w:rPr>
          <w:b/>
          <w:bCs/>
        </w:rPr>
        <w:t xml:space="preserve">cenu díla bez DPH ve výši: </w:t>
      </w:r>
      <w:r w:rsidRPr="00D86EF4">
        <w:rPr>
          <w:b/>
          <w:bCs/>
          <w:highlight w:val="yellow"/>
        </w:rPr>
        <w:t>…</w:t>
      </w:r>
      <w:proofErr w:type="gramStart"/>
      <w:r w:rsidRPr="00D86EF4">
        <w:rPr>
          <w:b/>
          <w:bCs/>
          <w:highlight w:val="yellow"/>
        </w:rPr>
        <w:t>……</w:t>
      </w:r>
      <w:r w:rsidRPr="00D86EF4">
        <w:rPr>
          <w:b/>
          <w:bCs/>
        </w:rPr>
        <w:t>.</w:t>
      </w:r>
      <w:proofErr w:type="gramEnd"/>
      <w:r w:rsidRPr="00D86EF4">
        <w:rPr>
          <w:b/>
          <w:bCs/>
        </w:rPr>
        <w:t>,- Kč</w:t>
      </w:r>
      <w:r w:rsidRPr="001E66CC">
        <w:t xml:space="preserve"> </w:t>
      </w:r>
      <w:r w:rsidRPr="00446F30">
        <w:t>(slovy</w:t>
      </w:r>
      <w:r w:rsidRPr="00DC25AE">
        <w:rPr>
          <w:highlight w:val="yellow"/>
        </w:rPr>
        <w:t>: ………………………</w:t>
      </w:r>
      <w:r>
        <w:t xml:space="preserve"> korun </w:t>
      </w:r>
      <w:r w:rsidRPr="00446F30">
        <w:t>česk</w:t>
      </w:r>
      <w:r>
        <w:t>ých</w:t>
      </w:r>
      <w:r w:rsidRPr="00446F30">
        <w:t>)</w:t>
      </w:r>
      <w:r>
        <w:t xml:space="preserve">, </w:t>
      </w:r>
      <w:r w:rsidRPr="00446F30">
        <w:t>a to řádně a včas v souladu s </w:t>
      </w:r>
      <w:r w:rsidRPr="000C3F67">
        <w:t>touto smlouvou.</w:t>
      </w:r>
    </w:p>
    <w:p w14:paraId="370C8FEF" w14:textId="64B3D845" w:rsidR="00914780" w:rsidRPr="000C3F67" w:rsidRDefault="00914780" w:rsidP="00743C37">
      <w:pPr>
        <w:pStyle w:val="SoD1"/>
      </w:pPr>
      <w:r w:rsidRPr="000C3F67">
        <w:t>Zhotovitel na cenu díla vystaví ke konci každé</w:t>
      </w:r>
      <w:r w:rsidR="00486E24" w:rsidRPr="000C3F67">
        <w:t xml:space="preserve">ho kalendářního měsíce </w:t>
      </w:r>
      <w:r w:rsidRPr="000C3F67">
        <w:t>podle harmonogramu prací obsaženého v příloze č. 5 smlouvy daňový doklad (fakturu) ve výši dle harmonogramu prací.</w:t>
      </w:r>
    </w:p>
    <w:bookmarkEnd w:id="7"/>
    <w:p w14:paraId="77FAA574" w14:textId="67D52AFF" w:rsidR="00914780" w:rsidRDefault="00914780" w:rsidP="00743C37">
      <w:pPr>
        <w:pStyle w:val="SoD1"/>
      </w:pPr>
      <w:r>
        <w:t xml:space="preserve">Zhotovitel je oprávněn a současně i povinen vystavit fakturu dle článku </w:t>
      </w:r>
      <w:r w:rsidR="00472DB4">
        <w:t>6</w:t>
      </w:r>
      <w:r>
        <w:t>.</w:t>
      </w:r>
      <w:r w:rsidR="00486E24">
        <w:t>2</w:t>
      </w:r>
      <w:r>
        <w:t xml:space="preserve"> smlouvy </w:t>
      </w:r>
      <w:r w:rsidRPr="00F45592">
        <w:t xml:space="preserve">o </w:t>
      </w:r>
      <w:r>
        <w:t>d</w:t>
      </w:r>
      <w:r w:rsidRPr="00F45592">
        <w:t>ílo</w:t>
      </w:r>
      <w:r>
        <w:t xml:space="preserve"> v případě, pokud jsou splněny následující požadavky:</w:t>
      </w:r>
    </w:p>
    <w:p w14:paraId="65AA46FA" w14:textId="47D57C26" w:rsidR="00914780" w:rsidRDefault="00914780" w:rsidP="00743C37">
      <w:pPr>
        <w:pStyle w:val="SoD2"/>
      </w:pPr>
      <w:r>
        <w:t xml:space="preserve">vystavení faktury musí následovat vždy až po </w:t>
      </w:r>
      <w:r w:rsidR="00486E24">
        <w:t>odsouhlasení zjišťovacího protokolu objednatelem</w:t>
      </w:r>
      <w:r>
        <w:t xml:space="preserve">; </w:t>
      </w:r>
    </w:p>
    <w:p w14:paraId="519368F1" w14:textId="20A1D2D7" w:rsidR="000C3F67" w:rsidRDefault="00914780" w:rsidP="00743C37">
      <w:pPr>
        <w:pStyle w:val="SoD2"/>
      </w:pPr>
      <w:r>
        <w:t xml:space="preserve">částka dle vystavené faktury musí být vždy nižší nebo rovna hodnotě prací zjištěných dle </w:t>
      </w:r>
      <w:del w:id="8" w:author="Ladislav Baše" w:date="2024-03-26T18:18:00Z">
        <w:r w:rsidDel="00BF3D85">
          <w:delText>orientačního</w:delText>
        </w:r>
      </w:del>
      <w:r>
        <w:t xml:space="preserve"> položkového rozpočtu a skutečně provedených </w:t>
      </w:r>
      <w:r w:rsidR="00BA2DDF">
        <w:t>v daném kalendářním měsíc</w:t>
      </w:r>
      <w:r w:rsidR="00B00B08">
        <w:t>i</w:t>
      </w:r>
      <w:r>
        <w:t>;</w:t>
      </w:r>
    </w:p>
    <w:p w14:paraId="5071DE21" w14:textId="670E43B6" w:rsidR="00914780" w:rsidRDefault="000C3F67" w:rsidP="00743C37">
      <w:pPr>
        <w:pStyle w:val="SoD2"/>
      </w:pPr>
      <w:r w:rsidRPr="00B360C7">
        <w:t>objednatel je povinen uhradit každou fakturu včetně závěrečného vyúčtování pouze do výše 90 % daňového základu faktury a DPH z faktury v plné výši</w:t>
      </w:r>
      <w:r>
        <w:t>;</w:t>
      </w:r>
      <w:r w:rsidRPr="00B360C7">
        <w:t xml:space="preserve"> </w:t>
      </w:r>
      <w:r>
        <w:t>z</w:t>
      </w:r>
      <w:r w:rsidRPr="00B360C7">
        <w:t>bývajících 10 % vyúčtované částky (dále jen „</w:t>
      </w:r>
      <w:r>
        <w:rPr>
          <w:b/>
          <w:bCs/>
        </w:rPr>
        <w:t>pozastávka</w:t>
      </w:r>
      <w:r w:rsidRPr="00B360C7">
        <w:t xml:space="preserve">“) je objednatel oprávněn použít jako </w:t>
      </w:r>
      <w:r>
        <w:t>pozastávku</w:t>
      </w:r>
      <w:r w:rsidRPr="00B360C7">
        <w:t xml:space="preserve"> pro případné nároky vyplývající z odpovědnosti zhotovitele za vady díla a ze záruky</w:t>
      </w:r>
      <w:r>
        <w:t>;</w:t>
      </w:r>
    </w:p>
    <w:p w14:paraId="3B6374C0" w14:textId="7760B0BA" w:rsidR="00914780" w:rsidRDefault="00914780" w:rsidP="00743C37">
      <w:pPr>
        <w:pStyle w:val="SoD2"/>
      </w:pPr>
      <w:r>
        <w:t>součet všech plateb před konečným předáním díla na základě protokolu o předání a převzetí díla nesmí být vyšší než 90</w:t>
      </w:r>
      <w:r w:rsidR="005761BA">
        <w:t xml:space="preserve"> </w:t>
      </w:r>
      <w:r>
        <w:t>% z konečné ceny díla.</w:t>
      </w:r>
    </w:p>
    <w:p w14:paraId="7182BEA4" w14:textId="61BBC2FD" w:rsidR="00914780" w:rsidRPr="0063477F" w:rsidRDefault="003F066C" w:rsidP="00743C37">
      <w:pPr>
        <w:pStyle w:val="SoD2"/>
      </w:pPr>
      <w:r>
        <w:t>S</w:t>
      </w:r>
      <w:r w:rsidR="00914780" w:rsidRPr="0063477F">
        <w:t>trany se v souladu se zákonem č. 235/2004 Sb., o dani z přidané hodnoty, ve znění pozdějších předpis</w:t>
      </w:r>
      <w:r w:rsidR="00914780">
        <w:t>ů</w:t>
      </w:r>
      <w:r w:rsidR="00914780" w:rsidRPr="0063477F">
        <w:t xml:space="preserve"> („</w:t>
      </w:r>
      <w:r w:rsidR="00914780">
        <w:t>z</w:t>
      </w:r>
      <w:r w:rsidR="00914780" w:rsidRPr="0063477F">
        <w:t xml:space="preserve">ákon o DPH“) dohodly, že </w:t>
      </w:r>
      <w:r w:rsidR="00914780">
        <w:t>f</w:t>
      </w:r>
      <w:r w:rsidR="00914780" w:rsidRPr="0063477F">
        <w:t xml:space="preserve">aktura bude </w:t>
      </w:r>
      <w:r w:rsidR="00914780">
        <w:t>objednateli</w:t>
      </w:r>
      <w:r w:rsidR="00914780" w:rsidRPr="0063477F">
        <w:t xml:space="preserve"> zaslána elektronicky („</w:t>
      </w:r>
      <w:r w:rsidR="00914780">
        <w:t>e</w:t>
      </w:r>
      <w:r w:rsidR="00914780" w:rsidRPr="0063477F">
        <w:t xml:space="preserve">lektronická faktura"), a to výlučně na e-mailovou adresu: </w:t>
      </w:r>
      <w:hyperlink r:id="rId11" w:history="1">
        <w:r w:rsidR="00914780" w:rsidRPr="00F15FA9">
          <w:rPr>
            <w:rStyle w:val="Hypertextovodkaz"/>
          </w:rPr>
          <w:t>fakturace@pvs.cz</w:t>
        </w:r>
      </w:hyperlink>
      <w:r w:rsidR="00914780" w:rsidRPr="0063477F">
        <w:t>.</w:t>
      </w:r>
      <w:r w:rsidR="00914780">
        <w:t xml:space="preserve"> </w:t>
      </w:r>
      <w:r w:rsidR="00914780" w:rsidRPr="0063477F">
        <w:t xml:space="preserve">Elektronická faktura bude v elektronické podobě a tato elektronická podoba bude představovat originální verzi evidovanou v účetnictví </w:t>
      </w:r>
      <w:r w:rsidR="00914780">
        <w:t>objednatele</w:t>
      </w:r>
      <w:r w:rsidR="00914780" w:rsidRPr="0063477F">
        <w:t>. V</w:t>
      </w:r>
      <w:r w:rsidR="00914780">
        <w:t> </w:t>
      </w:r>
      <w:r w:rsidR="00914780" w:rsidRPr="0063477F">
        <w:t xml:space="preserve">případě, </w:t>
      </w:r>
      <w:r w:rsidR="00914780" w:rsidRPr="0063477F">
        <w:lastRenderedPageBreak/>
        <w:t xml:space="preserve">že není možné generovat </w:t>
      </w:r>
      <w:r w:rsidR="00914780">
        <w:t>e</w:t>
      </w:r>
      <w:r w:rsidR="00914780" w:rsidRPr="0063477F">
        <w:t xml:space="preserve">lektronickou fakturu přímo z účetního systému </w:t>
      </w:r>
      <w:r w:rsidR="00914780">
        <w:t>zhotovitele</w:t>
      </w:r>
      <w:r w:rsidR="00914780" w:rsidRPr="0063477F">
        <w:t>, bude opatřena zaručeným elektronickým podpisem založeným na kvalifikovaném certifikátu ve</w:t>
      </w:r>
      <w:r w:rsidR="00CF46D6">
        <w:t> </w:t>
      </w:r>
      <w:r w:rsidR="00914780" w:rsidRPr="0063477F">
        <w:t xml:space="preserve">smyslu zákona č. 297/2016 Sb., o službách vytvářejících důvěru pro elektronické transakce podpisu, ve znění pozdějších předpisů, kvalifikovaný certifikát musí být vydán jedním z Ministerstvem vnitra ČR akreditovaných poskytovatelů certifikačních služeb. Elektronická faktura bude vyhotovena ve formátu ISDOCX, v četnosti 1 faktura = 1 soubor. Přílohy </w:t>
      </w:r>
      <w:r w:rsidR="00914780">
        <w:t>e</w:t>
      </w:r>
      <w:r w:rsidR="00914780" w:rsidRPr="0063477F">
        <w:t xml:space="preserve">lektronické faktury, které nejsou součástí daňového dokladu, budou zasílány </w:t>
      </w:r>
      <w:r w:rsidR="00914780">
        <w:t>objednateli</w:t>
      </w:r>
      <w:r w:rsidR="00914780" w:rsidRPr="0063477F">
        <w:t xml:space="preserve"> pouze ve formátech RTF, PDF, DOC, </w:t>
      </w:r>
      <w:proofErr w:type="spellStart"/>
      <w:r w:rsidR="00914780" w:rsidRPr="0063477F">
        <w:t>DOCx</w:t>
      </w:r>
      <w:proofErr w:type="spellEnd"/>
      <w:r w:rsidR="00914780" w:rsidRPr="0063477F">
        <w:t xml:space="preserve">, XLS, </w:t>
      </w:r>
      <w:proofErr w:type="spellStart"/>
      <w:r w:rsidR="00914780" w:rsidRPr="0063477F">
        <w:t>XLSx</w:t>
      </w:r>
      <w:proofErr w:type="spellEnd"/>
      <w:r w:rsidR="00914780" w:rsidRPr="0063477F">
        <w:t xml:space="preserve">. V případě, kdy bude zaslána </w:t>
      </w:r>
      <w:r w:rsidR="00914780">
        <w:t>objednateli</w:t>
      </w:r>
      <w:r w:rsidR="00914780" w:rsidRPr="0063477F">
        <w:t xml:space="preserve"> </w:t>
      </w:r>
      <w:r w:rsidR="00914780">
        <w:t>e</w:t>
      </w:r>
      <w:r w:rsidR="00914780" w:rsidRPr="0063477F">
        <w:t xml:space="preserve">lektronická faktura, zavazuje se </w:t>
      </w:r>
      <w:r w:rsidR="00914780">
        <w:t>zhotovitel</w:t>
      </w:r>
      <w:r w:rsidR="00914780" w:rsidRPr="0063477F">
        <w:t xml:space="preserve"> nezasílat stejnou fakturu duplicitně v listinné podobě.</w:t>
      </w:r>
    </w:p>
    <w:p w14:paraId="3FD89210" w14:textId="2BCFB89C" w:rsidR="00914780" w:rsidRDefault="00914780" w:rsidP="00743C37">
      <w:pPr>
        <w:pStyle w:val="SoD1"/>
      </w:pPr>
      <w:r>
        <w:t>Splatnost faktury a datum zdanitelného plnění se řídí OP.</w:t>
      </w:r>
    </w:p>
    <w:p w14:paraId="72684CA5" w14:textId="1E0F41FA" w:rsidR="00914780" w:rsidRDefault="00914780" w:rsidP="00743C37">
      <w:pPr>
        <w:pStyle w:val="SoD1"/>
      </w:pPr>
      <w:r>
        <w:t xml:space="preserve">Cena díla či její část je uhrazena řádně, pokud je jakákoli platba na cenu díla v plné výši dle faktury zhotovitele převedena na účet zhotovitele, anebo pokud zhotovitel písemně </w:t>
      </w:r>
      <w:r w:rsidRPr="009777B7">
        <w:t>požádá o</w:t>
      </w:r>
      <w:r w:rsidR="00CF46D6">
        <w:t> </w:t>
      </w:r>
      <w:r w:rsidRPr="009777B7">
        <w:t xml:space="preserve">úhradu </w:t>
      </w:r>
      <w:r>
        <w:t>c</w:t>
      </w:r>
      <w:r w:rsidRPr="009777B7">
        <w:t xml:space="preserve">eny </w:t>
      </w:r>
      <w:r>
        <w:t>d</w:t>
      </w:r>
      <w:r w:rsidRPr="009777B7">
        <w:t>íla na jiný účet</w:t>
      </w:r>
      <w:r>
        <w:t>, připsáním platby za cenu díla na tento jiný účet.</w:t>
      </w:r>
    </w:p>
    <w:p w14:paraId="2651582B" w14:textId="77777777" w:rsidR="00914780" w:rsidRDefault="00914780" w:rsidP="00743C37">
      <w:pPr>
        <w:pStyle w:val="SoD1"/>
      </w:pPr>
      <w:r>
        <w:t>Cena díla či její část je uhrazena včas, pokud je odeslána do konce doby splatnosti faktury z účtu objednatele. Objednatel není v prodlení s úhradou ceny díla, pokud zhotovitel nevystavil fakturu anebo tuto nevystavil řádně či ji objednateli nedoručil.</w:t>
      </w:r>
    </w:p>
    <w:p w14:paraId="19B037C6" w14:textId="400C14D5" w:rsidR="00914780" w:rsidRDefault="00914780" w:rsidP="00743C37">
      <w:pPr>
        <w:pStyle w:val="SoD1"/>
      </w:pPr>
      <w:r w:rsidRPr="000C7172">
        <w:t xml:space="preserve">Zhotovitel má nárok na úhradu provedených víceprací pouze pokud byly vykonány na pokyn </w:t>
      </w:r>
      <w:r>
        <w:t>o</w:t>
      </w:r>
      <w:r w:rsidRPr="000C7172">
        <w:t xml:space="preserve">bjednatele nebo pokud je bylo nutné vykonat v důsledku pravomocného rozhodnutí orgánu veřejné správy. Druh, množství a cena víceprací bude sjednána </w:t>
      </w:r>
      <w:r w:rsidRPr="001E66CC">
        <w:t xml:space="preserve">ad hoc </w:t>
      </w:r>
      <w:r w:rsidRPr="000C7172">
        <w:t xml:space="preserve">v písemném dodatku této </w:t>
      </w:r>
      <w:r>
        <w:t>s</w:t>
      </w:r>
      <w:r w:rsidRPr="000C7172">
        <w:t>mlouvy.</w:t>
      </w:r>
      <w:r>
        <w:t xml:space="preserve"> </w:t>
      </w:r>
      <w:r w:rsidRPr="000C7172">
        <w:t>Při oceňování případných víceprací budou použity jednotkové ceny uvedené v</w:t>
      </w:r>
      <w:r>
        <w:t> </w:t>
      </w:r>
      <w:del w:id="9" w:author="Ladislav Baše" w:date="2024-03-26T18:18:00Z">
        <w:r w:rsidDel="00BF3D85">
          <w:delText xml:space="preserve">orientačním </w:delText>
        </w:r>
      </w:del>
      <w:r>
        <w:t>položkovém rozpočtu z</w:t>
      </w:r>
      <w:r w:rsidRPr="000C7172">
        <w:t>hotovitele. Pokud nebude v cenové nabí</w:t>
      </w:r>
      <w:r>
        <w:t>dce z</w:t>
      </w:r>
      <w:r w:rsidRPr="000C7172">
        <w:t>hotovitele požadovaná nebo srovnatelná jednot</w:t>
      </w:r>
      <w:r>
        <w:t>ková cena obsažena, bude práce nebo</w:t>
      </w:r>
      <w:r w:rsidRPr="000C7172">
        <w:t xml:space="preserve"> dodávka oceněna cenou obvyklou.</w:t>
      </w:r>
    </w:p>
    <w:p w14:paraId="18586BB7" w14:textId="77777777" w:rsidR="00914780" w:rsidRDefault="00914780" w:rsidP="00743C37">
      <w:pPr>
        <w:pStyle w:val="SoD1"/>
      </w:pPr>
      <w:r>
        <w:t>V souladu s § 2 písm. e) zákona č. 320/2001 Sb., o finanční kontrole je zhotovitel povinen poskytnout kontrolním orgánům a objednateli veškerou potřebnou součinnost při výkonu finanční kontroly a obdobně zavázat i své poddodavatele.</w:t>
      </w:r>
    </w:p>
    <w:p w14:paraId="13291B95" w14:textId="77777777" w:rsidR="00914780" w:rsidRDefault="00914780" w:rsidP="00743C37">
      <w:pPr>
        <w:pStyle w:val="SoD1"/>
      </w:pPr>
      <w:r w:rsidRPr="00FC129F">
        <w:t>Zhotovitel se zavazuje</w:t>
      </w:r>
      <w:r>
        <w:t>, že</w:t>
      </w:r>
      <w:r w:rsidRPr="00FC129F">
        <w:t>:</w:t>
      </w:r>
    </w:p>
    <w:p w14:paraId="2B13DD46" w14:textId="4C226DA8" w:rsidR="00914780" w:rsidRPr="004C4C0E" w:rsidRDefault="00914780" w:rsidP="00743C37">
      <w:pPr>
        <w:pStyle w:val="SoD2"/>
      </w:pPr>
      <w:r w:rsidRPr="004C4C0E">
        <w:t>bankovní účet jím určený k úhradě plnění podle této smlouvy je účtem zveřejněným ve</w:t>
      </w:r>
      <w:r w:rsidR="00CF46D6">
        <w:t> </w:t>
      </w:r>
      <w:r w:rsidRPr="004C4C0E">
        <w:t xml:space="preserve">smyslu </w:t>
      </w:r>
      <w:proofErr w:type="spellStart"/>
      <w:r w:rsidRPr="004C4C0E">
        <w:t>ust</w:t>
      </w:r>
      <w:proofErr w:type="spellEnd"/>
      <w:r w:rsidRPr="004C4C0E">
        <w:t>. §96 odst. 2 zákona č.235/2004 Sb., o dani z přidané hodnoty, ve znění pozdějších předpisů (dále jen „zákon o DPH“),</w:t>
      </w:r>
    </w:p>
    <w:p w14:paraId="341C9E79" w14:textId="77777777" w:rsidR="00914780" w:rsidRPr="004C4C0E" w:rsidRDefault="00914780" w:rsidP="00743C37">
      <w:pPr>
        <w:pStyle w:val="SoD2"/>
      </w:pPr>
      <w:r w:rsidRPr="004C4C0E">
        <w:t xml:space="preserve">neprodleně písemně oznámí objednateli své označení za nespolehlivého plátce ve smyslu </w:t>
      </w:r>
      <w:proofErr w:type="spellStart"/>
      <w:r w:rsidRPr="004C4C0E">
        <w:t>ust</w:t>
      </w:r>
      <w:proofErr w:type="spellEnd"/>
      <w:r w:rsidRPr="004C4C0E">
        <w:t>. §106a zákona o DPH,</w:t>
      </w:r>
    </w:p>
    <w:p w14:paraId="48F84BD8" w14:textId="77777777" w:rsidR="00914780" w:rsidRPr="004C4C0E" w:rsidRDefault="00914780" w:rsidP="00743C37">
      <w:pPr>
        <w:pStyle w:val="SoD2"/>
      </w:pPr>
      <w:r w:rsidRPr="004C4C0E">
        <w:t>neprodleně písemně oznámí objednateli svou insolvenci nebo hrozbu jejího vzniku.</w:t>
      </w:r>
    </w:p>
    <w:p w14:paraId="5AF75D60" w14:textId="7A9DE624" w:rsidR="000744B0" w:rsidRDefault="00914780" w:rsidP="0032154C">
      <w:pPr>
        <w:pStyle w:val="SoD1"/>
      </w:pPr>
      <w:r w:rsidRPr="001E66CC">
        <w:t xml:space="preserve">Smluvní strany se dohodly, že objednatel je v případě vzniku ručení podle §109 zákona o DPH oprávněn bez souhlasu zhotovitele postupovat podle §109a zákona o DPH s tím, že v rozsahu zaplacení DPH na příslušný účet správce daně ze strany objednatele se závazek objednatele vůči zhotoviteli považuje za splněný, pakliže objednatel </w:t>
      </w:r>
      <w:proofErr w:type="gramStart"/>
      <w:r w:rsidRPr="001E66CC">
        <w:t>doručí</w:t>
      </w:r>
      <w:proofErr w:type="gramEnd"/>
      <w:r w:rsidRPr="001E66CC">
        <w:t xml:space="preserve"> zhotoviteli písemnou informaci o takovém postupu objednatele.</w:t>
      </w:r>
    </w:p>
    <w:p w14:paraId="6AC5C429" w14:textId="77777777" w:rsidR="0032154C" w:rsidRPr="00FC129F" w:rsidRDefault="0032154C" w:rsidP="0032154C">
      <w:pPr>
        <w:pStyle w:val="SoD1"/>
        <w:numPr>
          <w:ilvl w:val="0"/>
          <w:numId w:val="0"/>
        </w:numPr>
        <w:ind w:left="567"/>
      </w:pPr>
    </w:p>
    <w:p w14:paraId="3DA9C015" w14:textId="77777777" w:rsidR="00914780" w:rsidRPr="007740B8" w:rsidRDefault="00914780" w:rsidP="007740B8">
      <w:pPr>
        <w:pStyle w:val="Nadpis1"/>
        <w:rPr>
          <w:caps/>
        </w:rPr>
      </w:pPr>
      <w:r w:rsidRPr="007740B8">
        <w:rPr>
          <w:caps/>
        </w:rPr>
        <w:t>Záruka za jakost</w:t>
      </w:r>
    </w:p>
    <w:p w14:paraId="343AB92D" w14:textId="138A61A1" w:rsidR="00914780" w:rsidRPr="004A65C4" w:rsidRDefault="00914780" w:rsidP="002131A7">
      <w:pPr>
        <w:pStyle w:val="SoD1"/>
      </w:pPr>
      <w:r>
        <w:t xml:space="preserve">Zhotovitel poskytuje ve smyslu § 2619 ve spojení s § 2113 a násl. </w:t>
      </w:r>
      <w:r w:rsidRPr="00BC7918">
        <w:t>občanského zákoníku</w:t>
      </w:r>
      <w:r>
        <w:t xml:space="preserve"> objednateli záruku za jakost díla spočívající v tom, že dílo, jakož i veškeré jeho části a</w:t>
      </w:r>
      <w:r w:rsidR="00CF46D6">
        <w:t> </w:t>
      </w:r>
      <w:r>
        <w:t xml:space="preserve">jednotlivé komponenty včetně zabudovaných, budou po záruční dobu způsobilé pro použití k obvyklým účelům a zachová si vlastnosti </w:t>
      </w:r>
      <w:r w:rsidRPr="00CE3E04">
        <w:t xml:space="preserve">stanovené touto </w:t>
      </w:r>
      <w:r>
        <w:t>s</w:t>
      </w:r>
      <w:r w:rsidRPr="00CE3E04">
        <w:t>mlouvou</w:t>
      </w:r>
      <w:r>
        <w:t xml:space="preserve"> </w:t>
      </w:r>
      <w:r w:rsidRPr="00F45592">
        <w:t xml:space="preserve">o </w:t>
      </w:r>
      <w:r>
        <w:t>d</w:t>
      </w:r>
      <w:r w:rsidRPr="00F45592">
        <w:t>ílo</w:t>
      </w:r>
      <w:r w:rsidRPr="00CE3E04">
        <w:t xml:space="preserve">, příslušnými právními předpisy či normami, příp. </w:t>
      </w:r>
      <w:r w:rsidRPr="004A65C4">
        <w:t xml:space="preserve">vlastnosti obvyklé. Minimální záruční doba pro jednotlivé </w:t>
      </w:r>
      <w:r w:rsidRPr="004A65C4">
        <w:lastRenderedPageBreak/>
        <w:t xml:space="preserve">části díla je stanovena v OP, záruční doby na jednotlivé části nebo komponenty díla jsou uvedeny v prohlášení, které je přílohou č. 4 smlouvy. </w:t>
      </w:r>
    </w:p>
    <w:p w14:paraId="4BDEBB21" w14:textId="77777777" w:rsidR="00914780" w:rsidRDefault="00914780" w:rsidP="002131A7">
      <w:pPr>
        <w:pStyle w:val="SoD1"/>
      </w:pPr>
      <w:r w:rsidRPr="004A65C4">
        <w:t>Reklamace vad může být objednatelem uplatněna telefonicky na níže uvedené číslo nebo elektronickou formou prostřednictvím e-mailové zprávy na adresu uvedenou v příloze č. 3 této</w:t>
      </w:r>
      <w:r>
        <w:t xml:space="preserve"> smlouvy </w:t>
      </w:r>
      <w:r w:rsidRPr="00F45592">
        <w:t xml:space="preserve">o </w:t>
      </w:r>
      <w:r>
        <w:t>d</w:t>
      </w:r>
      <w:r w:rsidRPr="00F45592">
        <w:t>ílo</w:t>
      </w:r>
      <w:r w:rsidRPr="00CE3E04">
        <w:t xml:space="preserve">, a to </w:t>
      </w:r>
      <w:r>
        <w:t>bez zbytečného odkladu</w:t>
      </w:r>
      <w:r w:rsidRPr="00CE3E04">
        <w:t xml:space="preserve"> po zjištění </w:t>
      </w:r>
      <w:r>
        <w:t>vady objednatelem</w:t>
      </w:r>
      <w:r w:rsidRPr="00CE3E04">
        <w:t xml:space="preserve">. Hlášení vad, reklamací a havárií přijímá </w:t>
      </w:r>
      <w:r>
        <w:t xml:space="preserve">zhotovitel rovněž </w:t>
      </w:r>
      <w:r w:rsidRPr="00CE3E04">
        <w:t>na tel.</w:t>
      </w:r>
      <w:r>
        <w:t> </w:t>
      </w:r>
      <w:r w:rsidRPr="00CE3E04">
        <w:t>č.</w:t>
      </w:r>
      <w:r>
        <w:t> </w:t>
      </w:r>
      <w:proofErr w:type="spellStart"/>
      <w:r>
        <w:rPr>
          <w:highlight w:val="yellow"/>
        </w:rPr>
        <w:t>xxxx</w:t>
      </w:r>
      <w:proofErr w:type="spellEnd"/>
      <w:r>
        <w:t xml:space="preserve"> </w:t>
      </w:r>
      <w:r w:rsidRPr="00CE3E04">
        <w:t xml:space="preserve">nebo e-mailové adrese </w:t>
      </w:r>
      <w:proofErr w:type="spellStart"/>
      <w:r w:rsidRPr="003C33B3">
        <w:rPr>
          <w:highlight w:val="yellow"/>
        </w:rPr>
        <w:t>xxxx</w:t>
      </w:r>
      <w:proofErr w:type="spellEnd"/>
      <w:r>
        <w:t>. Zhotovitel vždy předem oznámí objednateli změnu tel. čísla nebo e-mailové adresy pro přijímání reklamací.</w:t>
      </w:r>
    </w:p>
    <w:p w14:paraId="546B5682" w14:textId="6F31681C" w:rsidR="004A65C4" w:rsidRDefault="00914780" w:rsidP="004A65C4">
      <w:pPr>
        <w:pStyle w:val="SoD1"/>
      </w:pPr>
      <w:r>
        <w:t>Z</w:t>
      </w:r>
      <w:r w:rsidRPr="00CE3E04">
        <w:t>áruční dob</w:t>
      </w:r>
      <w:r>
        <w:t>a</w:t>
      </w:r>
      <w:r w:rsidRPr="00CE3E04">
        <w:t xml:space="preserve"> se automaticky prodlužuje o dobu od nahlášení </w:t>
      </w:r>
      <w:r>
        <w:t>vady díla</w:t>
      </w:r>
      <w:r w:rsidRPr="00CE3E04">
        <w:t xml:space="preserve"> do provedení</w:t>
      </w:r>
      <w:r>
        <w:t xml:space="preserve"> její</w:t>
      </w:r>
      <w:r w:rsidRPr="00CE3E04">
        <w:t xml:space="preserve"> opravy.</w:t>
      </w:r>
    </w:p>
    <w:p w14:paraId="5DC081F7" w14:textId="77777777" w:rsidR="0032154C" w:rsidRPr="004A65C4" w:rsidRDefault="0032154C" w:rsidP="0032154C">
      <w:pPr>
        <w:pStyle w:val="SoD1"/>
        <w:numPr>
          <w:ilvl w:val="0"/>
          <w:numId w:val="0"/>
        </w:numPr>
        <w:ind w:left="567"/>
      </w:pPr>
    </w:p>
    <w:p w14:paraId="258D3CAC" w14:textId="77777777" w:rsidR="00914780" w:rsidRPr="002131A7" w:rsidRDefault="00914780" w:rsidP="002131A7">
      <w:pPr>
        <w:pStyle w:val="Nadpis1"/>
        <w:rPr>
          <w:caps/>
        </w:rPr>
      </w:pPr>
      <w:bookmarkStart w:id="10" w:name="_Ref317257511"/>
      <w:r w:rsidRPr="002131A7">
        <w:rPr>
          <w:caps/>
        </w:rPr>
        <w:t>odpovědnost za vady</w:t>
      </w:r>
      <w:bookmarkEnd w:id="10"/>
    </w:p>
    <w:p w14:paraId="365D62F5" w14:textId="77777777" w:rsidR="00914780" w:rsidRDefault="00914780" w:rsidP="002131A7">
      <w:pPr>
        <w:pStyle w:val="SoD1"/>
      </w:pPr>
      <w:r>
        <w:t xml:space="preserve">Zhotovitel odpovídá za vady díla v rozsahu dle právních předpisů a smlouvy </w:t>
      </w:r>
      <w:r w:rsidRPr="00F45592">
        <w:t xml:space="preserve">o </w:t>
      </w:r>
      <w:r>
        <w:t>d</w:t>
      </w:r>
      <w:r w:rsidRPr="00F45592">
        <w:t>ílo</w:t>
      </w:r>
      <w:r>
        <w:t>.</w:t>
      </w:r>
    </w:p>
    <w:p w14:paraId="37AA2DFE" w14:textId="77777777" w:rsidR="00914780" w:rsidRDefault="00914780" w:rsidP="002131A7">
      <w:pPr>
        <w:pStyle w:val="SoD1"/>
      </w:pPr>
      <w:r>
        <w:t>Zhotovitel je povinen odstranit vady díla, za které odpovídá, bez zbytečného odkladu. Zhotovitel odpovídá objednateli v plném rozsahu za škodu způsobenou vadami díla, za které odpovídá, jakož i za škodu způsobenou prodlením s jejich odstraňováním.</w:t>
      </w:r>
    </w:p>
    <w:p w14:paraId="729E980F" w14:textId="77777777" w:rsidR="000744B0" w:rsidRDefault="000744B0" w:rsidP="000744B0">
      <w:pPr>
        <w:pStyle w:val="SoD1"/>
        <w:numPr>
          <w:ilvl w:val="0"/>
          <w:numId w:val="0"/>
        </w:numPr>
        <w:ind w:left="567"/>
      </w:pPr>
    </w:p>
    <w:p w14:paraId="16B32CB6" w14:textId="77777777" w:rsidR="00914780" w:rsidRPr="002131A7" w:rsidRDefault="00914780" w:rsidP="002131A7">
      <w:pPr>
        <w:pStyle w:val="Nadpis1"/>
        <w:rPr>
          <w:caps/>
        </w:rPr>
      </w:pPr>
      <w:r w:rsidRPr="002131A7">
        <w:rPr>
          <w:caps/>
        </w:rPr>
        <w:t>Bezpečnost a ochrana informací</w:t>
      </w:r>
    </w:p>
    <w:p w14:paraId="72C707DF" w14:textId="50CC5ABE" w:rsidR="00914780" w:rsidRDefault="00914780" w:rsidP="002131A7">
      <w:pPr>
        <w:pStyle w:val="SoD1"/>
      </w:pPr>
      <w:r>
        <w:t>Smluvní strany se dohodly, že budou vůči třetím osobám zachovávat mlčenlivost o</w:t>
      </w:r>
      <w:r w:rsidR="00CF46D6">
        <w:t> </w:t>
      </w:r>
      <w:r>
        <w:t>informacích a údajích o finančních, obchodních, právních či technických a technologických poměrech smluvních stran a popř. třetích osob, jež nejsou považovány za know-how, které jedna smluvní strana sdělí, zpřístupní či učiní přístupnými druhé smluvní straně za účelem a</w:t>
      </w:r>
      <w:r w:rsidR="00CF46D6">
        <w:t> </w:t>
      </w:r>
      <w:r>
        <w:t>v</w:t>
      </w:r>
      <w:r w:rsidR="00CF46D6">
        <w:t> </w:t>
      </w:r>
      <w:r>
        <w:t>souvislosti se zajištěním řádného výkonu práv a plnění povinností ze smlouvy o dílo (dál</w:t>
      </w:r>
      <w:r w:rsidR="00CF46D6">
        <w:t> </w:t>
      </w:r>
      <w:r>
        <w:t>i</w:t>
      </w:r>
      <w:r w:rsidR="00CF46D6">
        <w:t> </w:t>
      </w:r>
      <w:r>
        <w:t>jen</w:t>
      </w:r>
      <w:r w:rsidR="00CF46D6">
        <w:t> </w:t>
      </w:r>
      <w:r>
        <w:t>důvěrné informace). Tato povinnost není zánikem této smlouvy, ať nastal z jakéhokoli důvodu, dotčena. Pokud není v této smlouvě stanoveno jinak, není žádná ze</w:t>
      </w:r>
      <w:r w:rsidR="00CF46D6">
        <w:t> </w:t>
      </w:r>
      <w:r>
        <w:t xml:space="preserve">smluvních stran oprávněna jakoukoli důvěrnou informaci sdělit, zpřístupnit či učinit přístupnou, ať přímo či prostřednictvím jiného, jakékoli třetí osobě. Porušení závazku zachovávat mlčenlivost o důvěrných informacích se považuje za podstatné porušení této smlouvy. Zhotovitel se zavazuje zajistit bezpečnost informací v případě, že je bude zpracovávat a uchovávat v rámci plnění této smlouvy a dokumentovat přijatá organizačně-technická opatření k zabezpečení poskytnutých informací, přičemž tuto dokumentaci </w:t>
      </w:r>
      <w:proofErr w:type="gramStart"/>
      <w:r>
        <w:t>předloží</w:t>
      </w:r>
      <w:proofErr w:type="gramEnd"/>
      <w:r>
        <w:t xml:space="preserve"> na výzvu objednatele ke kontrole.</w:t>
      </w:r>
    </w:p>
    <w:p w14:paraId="5885FA55" w14:textId="11AB93AA" w:rsidR="00914780" w:rsidRDefault="00914780" w:rsidP="002131A7">
      <w:pPr>
        <w:pStyle w:val="SoD1"/>
      </w:pPr>
      <w:bookmarkStart w:id="11" w:name="odstave1_pokuta"/>
      <w:bookmarkStart w:id="12" w:name="_Ref100754293"/>
      <w:r>
        <w:t>Pokud</w:t>
      </w:r>
      <w:bookmarkEnd w:id="11"/>
      <w:r>
        <w:t xml:space="preserve"> by mělo být součástí dodávky díla taktéž zařízení nebo systém, který umožňuje přenos datových údajů z jakéhokoliv prostředí objednatele (např. přímá data z počítačů, měření na</w:t>
      </w:r>
      <w:r w:rsidR="00CF46D6">
        <w:t> </w:t>
      </w:r>
      <w:r>
        <w:t>technologiích, povely řídících systémů, zpracované písemnosti, obrazové informace), nebo bude takové zařízení či systém používán dočasně při realizaci díla, zavazuje se zhotovitel toto zařízení nebo systém instalovat a data zpřístupnit jiné osobě odlišné od objednatele, ať již v původní nebo jakkoliv upravené podobě, pouze s předchozím písemným souhlasem objednatele nebo pouze subjektům oprávněným v této smlouvě o dílo za podmínek zde uvedených. Takové zařízení či systém musí být konstruován tak, aby bylo možné zásahem objednatele nebo jím pověřené osoby, kdykoli přenosy dat ukončit. Porušení tohoto závazku se považuje za podstatné porušení této smlouvy a tento závazek není zánikem této smlouvy, ať nastal z jakéhokoli důvodu, dotčen.</w:t>
      </w:r>
      <w:bookmarkEnd w:id="12"/>
      <w:r>
        <w:t xml:space="preserve"> </w:t>
      </w:r>
    </w:p>
    <w:p w14:paraId="26E186B1" w14:textId="5D7A7577" w:rsidR="00914780" w:rsidRDefault="00914780" w:rsidP="002131A7">
      <w:pPr>
        <w:pStyle w:val="SoD1"/>
      </w:pPr>
      <w:bookmarkStart w:id="13" w:name="odstave2_pokuta"/>
      <w:bookmarkStart w:id="14" w:name="_Ref100754332"/>
      <w:r>
        <w:t>Pokud</w:t>
      </w:r>
      <w:bookmarkEnd w:id="13"/>
      <w:r>
        <w:t xml:space="preserve"> je takovéto zařízení nebo systém již nedílnou součástí zhotovovaného díla (např.</w:t>
      </w:r>
      <w:r w:rsidR="00CF46D6">
        <w:t> </w:t>
      </w:r>
      <w:r>
        <w:t xml:space="preserve">integrováno v dodávaném systému, ale nepotřebné pro splnění funkce díla), zavazuje se zhotovitel, pokud </w:t>
      </w:r>
      <w:proofErr w:type="gramStart"/>
      <w:r>
        <w:t>neobdrží</w:t>
      </w:r>
      <w:proofErr w:type="gramEnd"/>
      <w:r>
        <w:t xml:space="preserve"> od objednatele písemný souhlas, takovéto zařízení neprodleně deaktivovat nebo odstranit.</w:t>
      </w:r>
      <w:bookmarkEnd w:id="14"/>
      <w:r>
        <w:t xml:space="preserve"> </w:t>
      </w:r>
    </w:p>
    <w:p w14:paraId="34F8F8C9" w14:textId="30642445" w:rsidR="00914780" w:rsidRDefault="00914780" w:rsidP="002131A7">
      <w:pPr>
        <w:pStyle w:val="SoD1"/>
      </w:pPr>
      <w:r>
        <w:lastRenderedPageBreak/>
        <w:t xml:space="preserve">Pro případ, že zhotovitel </w:t>
      </w:r>
      <w:proofErr w:type="gramStart"/>
      <w:r>
        <w:t>poruší</w:t>
      </w:r>
      <w:proofErr w:type="gramEnd"/>
      <w:r>
        <w:t xml:space="preserve"> závazek sjednaný v</w:t>
      </w:r>
      <w:r w:rsidR="00F666C0">
        <w:t> </w:t>
      </w:r>
      <w:r>
        <w:t>bodu</w:t>
      </w:r>
      <w:r w:rsidR="00F666C0">
        <w:t xml:space="preserve"> </w:t>
      </w:r>
      <w:r w:rsidR="00F666C0">
        <w:fldChar w:fldCharType="begin"/>
      </w:r>
      <w:r w:rsidR="00F666C0">
        <w:instrText xml:space="preserve"> REF odstave1_pokuta \r \h </w:instrText>
      </w:r>
      <w:r w:rsidR="00F666C0">
        <w:fldChar w:fldCharType="separate"/>
      </w:r>
      <w:r w:rsidR="0090042E">
        <w:t>9.2</w:t>
      </w:r>
      <w:r w:rsidR="00F666C0">
        <w:fldChar w:fldCharType="end"/>
      </w:r>
      <w:r w:rsidR="00F666C0">
        <w:t xml:space="preserve"> a </w:t>
      </w:r>
      <w:r w:rsidR="00F666C0">
        <w:fldChar w:fldCharType="begin"/>
      </w:r>
      <w:r w:rsidR="00F666C0">
        <w:instrText xml:space="preserve"> REF odstave2_pokuta \r \h </w:instrText>
      </w:r>
      <w:r w:rsidR="00F666C0">
        <w:fldChar w:fldCharType="separate"/>
      </w:r>
      <w:r w:rsidR="0090042E">
        <w:t>9.3</w:t>
      </w:r>
      <w:r w:rsidR="00F666C0">
        <w:fldChar w:fldCharType="end"/>
      </w:r>
      <w:r w:rsidR="00F666C0">
        <w:t xml:space="preserve"> </w:t>
      </w:r>
      <w:r>
        <w:t xml:space="preserve">tohoto článku, může objednatel požadovat smluvní pokutu ve výši 30 % z ceny díla bez DPH, nejméně však částku 5 000 000 Kč bez DPH (slovy: pět milionů korun českých) za každý případ porušení výše uvedených závazků zhotovitele. Smluvní pokuta je splatná do 15 dnů ode dne doručení písemné výzvy objednatele k úhradě smluvní pokuty zhotoviteli. Nárokem na smluvní pokutu není nijak dotčeno právo na náhradu škody vzniklé porušením závazku zhotovitele. </w:t>
      </w:r>
    </w:p>
    <w:p w14:paraId="2B54C6A1" w14:textId="77777777" w:rsidR="000744B0" w:rsidRDefault="000744B0" w:rsidP="000744B0">
      <w:pPr>
        <w:pStyle w:val="SoD1"/>
        <w:numPr>
          <w:ilvl w:val="0"/>
          <w:numId w:val="0"/>
        </w:numPr>
        <w:ind w:left="567"/>
      </w:pPr>
    </w:p>
    <w:p w14:paraId="4207E848" w14:textId="77777777" w:rsidR="0032154C" w:rsidRDefault="0032154C" w:rsidP="0032154C">
      <w:pPr>
        <w:pStyle w:val="SoD1"/>
        <w:numPr>
          <w:ilvl w:val="0"/>
          <w:numId w:val="0"/>
        </w:numPr>
      </w:pPr>
    </w:p>
    <w:p w14:paraId="74EFFFFF" w14:textId="77777777" w:rsidR="00914780" w:rsidRPr="002131A7" w:rsidRDefault="00914780" w:rsidP="002131A7">
      <w:pPr>
        <w:pStyle w:val="Nadpis1"/>
        <w:rPr>
          <w:caps/>
        </w:rPr>
      </w:pPr>
      <w:r w:rsidRPr="002131A7">
        <w:rPr>
          <w:caps/>
        </w:rPr>
        <w:t>PROTIKORUPČNÍ OPATŘENÍ</w:t>
      </w:r>
    </w:p>
    <w:p w14:paraId="363CBDBE" w14:textId="07C12B1E" w:rsidR="00914780" w:rsidRDefault="00914780" w:rsidP="003C1527">
      <w:pPr>
        <w:pStyle w:val="SoD1"/>
      </w:pPr>
      <w:r>
        <w:t>Zhotovitel potvrzuje, že se seznámil s Etickým kodexem objednatele dostupným na</w:t>
      </w:r>
      <w:r w:rsidR="00CF46D6">
        <w:t> </w:t>
      </w:r>
      <w:r>
        <w:t>http://www.pvs.cz/profil/</w:t>
      </w:r>
      <w:proofErr w:type="spellStart"/>
      <w:r>
        <w:t>compliance</w:t>
      </w:r>
      <w:proofErr w:type="spellEnd"/>
      <w:r>
        <w:t>-program/. Zhotovitel se zavazuje, že učiní všechna opatření k tomu, aby se nedopustil on a ani nikdo z jeho zaměstnanců či zástupců jakékoliv formy korupčního jednání, zejména jednání, které by mohlo být vnímáno jako přijetí úplatku, podplácení, nepřímé úplatkářství či jiný trestný čin spojený s korupcí dle zákona č.</w:t>
      </w:r>
      <w:r w:rsidR="00CF46D6">
        <w:t> </w:t>
      </w:r>
      <w:r>
        <w:t>40/2009</w:t>
      </w:r>
      <w:r w:rsidR="00CF46D6">
        <w:t> </w:t>
      </w:r>
      <w:r>
        <w:t xml:space="preserve">Sb., trestní zákoník, ve znění pozdějších předpisů. </w:t>
      </w:r>
    </w:p>
    <w:p w14:paraId="5347EF46" w14:textId="77777777" w:rsidR="00914780" w:rsidRDefault="00914780" w:rsidP="003C1527">
      <w:pPr>
        <w:pStyle w:val="SoD1"/>
      </w:pPr>
      <w:r>
        <w:t>Zhotovitel se dále zavazuje, že:</w:t>
      </w:r>
    </w:p>
    <w:p w14:paraId="09B334B0" w14:textId="4915C02E" w:rsidR="00914780" w:rsidRPr="004C4C0E" w:rsidRDefault="00914780" w:rsidP="003C1527">
      <w:pPr>
        <w:pStyle w:val="SoD2"/>
      </w:pPr>
      <w:r w:rsidRPr="004C4C0E">
        <w:t>neposkytne, nenabídne ani neslíbí úplatek jinému nebo pro jiného v souvislosti s</w:t>
      </w:r>
      <w:r w:rsidR="00CF46D6">
        <w:t> </w:t>
      </w:r>
      <w:r w:rsidRPr="004C4C0E">
        <w:t>obstaráváním věcí obecného zájmu nebo v souvislosti s podnikáním svým nebo jiného,</w:t>
      </w:r>
    </w:p>
    <w:p w14:paraId="3AF8F8C3" w14:textId="77777777" w:rsidR="00914780" w:rsidRPr="004C4C0E" w:rsidRDefault="00914780" w:rsidP="003C1527">
      <w:pPr>
        <w:pStyle w:val="SoD2"/>
      </w:pPr>
      <w:r w:rsidRPr="004C4C0E">
        <w:t>neposkytne, nenabídne ani neslíbí neoprávněné výhody třetím osobám,</w:t>
      </w:r>
    </w:p>
    <w:p w14:paraId="7C6C2CD9" w14:textId="11E826CB" w:rsidR="00914780" w:rsidRPr="004C4C0E" w:rsidRDefault="00914780" w:rsidP="003C1527">
      <w:pPr>
        <w:pStyle w:val="SoD2"/>
      </w:pPr>
      <w:r w:rsidRPr="004C4C0E">
        <w:t>úplatek nepřijme, ani s</w:t>
      </w:r>
      <w:r>
        <w:t>i</w:t>
      </w:r>
      <w:r w:rsidRPr="004C4C0E">
        <w:t xml:space="preserve"> jej nedá slíbit, ať už pro sebe nebo pro jiného v souvislosti s</w:t>
      </w:r>
      <w:r w:rsidR="00CF46D6">
        <w:t> </w:t>
      </w:r>
      <w:r w:rsidRPr="004C4C0E">
        <w:t>obstaráním věcí obecného zájmu nebo v souvislosti s podnikáním svým nebo jiného,</w:t>
      </w:r>
    </w:p>
    <w:p w14:paraId="5D018322" w14:textId="77777777" w:rsidR="00914780" w:rsidRPr="004C4C0E" w:rsidRDefault="00914780" w:rsidP="003C1527">
      <w:pPr>
        <w:pStyle w:val="SoD2"/>
      </w:pPr>
      <w:r w:rsidRPr="004C4C0E">
        <w:t>nebude ani u svých obchodních partnerů tolerovat jakoukoliv formu korupce či uplácení,</w:t>
      </w:r>
    </w:p>
    <w:p w14:paraId="1E108466" w14:textId="77777777" w:rsidR="00914780" w:rsidRPr="004C4C0E" w:rsidRDefault="00914780" w:rsidP="003C1527">
      <w:pPr>
        <w:pStyle w:val="SoD2"/>
      </w:pPr>
      <w:r w:rsidRPr="004C4C0E">
        <w:t>neprodleně objednateli oznámí, pokud se dostane vůči objednateli do střetu zájmů.</w:t>
      </w:r>
    </w:p>
    <w:p w14:paraId="7AB3F6BF" w14:textId="77777777" w:rsidR="00914780" w:rsidRDefault="00914780" w:rsidP="003C1527">
      <w:pPr>
        <w:pStyle w:val="SoD1"/>
      </w:pPr>
      <w:r>
        <w:t xml:space="preserve">Úplatkem se rozumí neoprávněná výhoda spočívající v přímém majetkovém obohacení nebo jiném zvýhodnění, které se dostává nebo má dostat uplácené osobě nebo s jejím souhlasem jiné osobě a na kterou není nárok. </w:t>
      </w:r>
    </w:p>
    <w:p w14:paraId="650DF858" w14:textId="77777777" w:rsidR="00914780" w:rsidRDefault="00914780" w:rsidP="003C1527">
      <w:pPr>
        <w:pStyle w:val="SoD1"/>
      </w:pPr>
      <w:r>
        <w:t>Zhotovitel se zavazuje neprodleně oznámit objednateli jakékoli podezření na korupční či jiné protiprávní jednání prostřednictvím následujících komunikačních kanálů:</w:t>
      </w:r>
    </w:p>
    <w:p w14:paraId="63FD24A7" w14:textId="77777777" w:rsidR="00914780" w:rsidRPr="001B78F0" w:rsidRDefault="00914780" w:rsidP="003C1527">
      <w:pPr>
        <w:pStyle w:val="SoD2"/>
      </w:pPr>
      <w:r w:rsidRPr="001B78F0">
        <w:t>elektronická adresa: compliance@pvs.cz,</w:t>
      </w:r>
    </w:p>
    <w:p w14:paraId="01740EF6" w14:textId="77777777" w:rsidR="00914780" w:rsidRPr="001B78F0" w:rsidRDefault="00914780" w:rsidP="003C1527">
      <w:pPr>
        <w:pStyle w:val="SoD2"/>
      </w:pPr>
      <w:r w:rsidRPr="001B78F0">
        <w:t>sídlo objednatele (</w:t>
      </w:r>
      <w:r>
        <w:t>z</w:t>
      </w:r>
      <w:r w:rsidRPr="001B78F0">
        <w:t>hotovitel je povinen v případě doručování prostřednictví</w:t>
      </w:r>
      <w:r>
        <w:t>m</w:t>
      </w:r>
      <w:r w:rsidRPr="001B78F0">
        <w:t xml:space="preserve"> provozovatele poštovních služeb na obálku vždy zřetelně a srozumitelně uvést: „Neotvírat – k rukám </w:t>
      </w:r>
      <w:proofErr w:type="spellStart"/>
      <w:r>
        <w:t>C</w:t>
      </w:r>
      <w:r w:rsidRPr="001B78F0">
        <w:t>ompliance</w:t>
      </w:r>
      <w:proofErr w:type="spellEnd"/>
      <w:r w:rsidRPr="001B78F0">
        <w:t xml:space="preserve"> specialisty“). </w:t>
      </w:r>
    </w:p>
    <w:p w14:paraId="5C6EA33F" w14:textId="77777777" w:rsidR="00914780" w:rsidRDefault="00914780" w:rsidP="003C1527">
      <w:pPr>
        <w:pStyle w:val="SoD1"/>
      </w:pPr>
      <w:r>
        <w:t>Zhotovitel je povinen poskytnout objednateli nezbytnou součinnost, zejména potřebné dokumenty a informace při prošetřování podezření na korupční jednání či jiné protiprávní jednání v rámci objednatele.</w:t>
      </w:r>
    </w:p>
    <w:p w14:paraId="1B79845A" w14:textId="2D62B8BE" w:rsidR="00914780" w:rsidRDefault="00914780" w:rsidP="003C1527">
      <w:pPr>
        <w:pStyle w:val="SoD1"/>
      </w:pPr>
      <w:r>
        <w:t>Objednatel se zavazuje, že zhotovitel, jeho zaměstnanci ani žádné třetí osoby nebudou vystaveny postihu ani znevýhodnění za to, že v dobré víře nahlásí podezření na korupční či</w:t>
      </w:r>
      <w:r w:rsidR="00CF46D6">
        <w:t> </w:t>
      </w:r>
      <w:r>
        <w:t xml:space="preserve">jiné protiprávní jednání v rámci společnosti objednatele. </w:t>
      </w:r>
    </w:p>
    <w:p w14:paraId="1FD7352F" w14:textId="77777777" w:rsidR="00914780" w:rsidRDefault="00914780" w:rsidP="003C1527">
      <w:pPr>
        <w:pStyle w:val="SoD1"/>
      </w:pPr>
      <w:r>
        <w:t xml:space="preserve">Pokud zhotovitel </w:t>
      </w:r>
      <w:proofErr w:type="gramStart"/>
      <w:r>
        <w:t>poruší</w:t>
      </w:r>
      <w:proofErr w:type="gramEnd"/>
      <w:r>
        <w:t xml:space="preserve"> jakoukoli povinnost uvedenou výše v tomto článku, může objednatel dočasně zastavit (přerušit) plnění dle této smlouvy nebo ji okamžitě ukončit odstoupením nebo výpovědí s okamžitou účinností a bez vzniku jakékoli odpovědnosti vůči zhotoviteli. </w:t>
      </w:r>
    </w:p>
    <w:p w14:paraId="1E20004D" w14:textId="77777777" w:rsidR="00914780" w:rsidRDefault="00914780" w:rsidP="003C1527">
      <w:pPr>
        <w:pStyle w:val="SoD1"/>
      </w:pPr>
      <w:r>
        <w:t xml:space="preserve">Pro vyloučení pochybností se uvádí, že si objednatel vyhrazuje právo zpřístupnit veškeré informace týkající se porušení tohoto článku orgánům činným v trestním řízení, regulatorním orgánům, jiným vyšetřujícím orgánům či jiným třetím osobám. </w:t>
      </w:r>
    </w:p>
    <w:p w14:paraId="7C8FFC58" w14:textId="47575AE7" w:rsidR="000744B0" w:rsidRPr="000744B0" w:rsidRDefault="00914780" w:rsidP="000744B0">
      <w:pPr>
        <w:pStyle w:val="SoD1"/>
      </w:pPr>
      <w:r>
        <w:lastRenderedPageBreak/>
        <w:t xml:space="preserve">Objednatel si dále vyhrazuje právo zahájit občanskoprávní řízení za účelem získání náhrad škod, které mu byly způsobeny v důsledku porušení tohoto článku. </w:t>
      </w:r>
    </w:p>
    <w:p w14:paraId="56926E7D" w14:textId="77777777" w:rsidR="00914780" w:rsidRPr="002131A7" w:rsidRDefault="00914780" w:rsidP="002131A7">
      <w:pPr>
        <w:pStyle w:val="Nadpis1"/>
        <w:rPr>
          <w:caps/>
        </w:rPr>
      </w:pPr>
      <w:r w:rsidRPr="002131A7">
        <w:rPr>
          <w:caps/>
        </w:rPr>
        <w:t>závěrečná ustanovení</w:t>
      </w:r>
    </w:p>
    <w:p w14:paraId="4AA58362" w14:textId="77777777" w:rsidR="00914780" w:rsidRDefault="00914780" w:rsidP="0035044C">
      <w:pPr>
        <w:pStyle w:val="SoD1"/>
      </w:pPr>
      <w:r>
        <w:t xml:space="preserve">Tato smlouva </w:t>
      </w:r>
      <w:r w:rsidRPr="00F45592">
        <w:t xml:space="preserve">o </w:t>
      </w:r>
      <w:r>
        <w:t>d</w:t>
      </w:r>
      <w:r w:rsidRPr="00F45592">
        <w:t>ílo</w:t>
      </w:r>
      <w:r>
        <w:t xml:space="preserve"> se řídí právním řádem České republiky, zejména </w:t>
      </w:r>
      <w:r w:rsidRPr="008D32DC">
        <w:t>občanským zákoníkem.</w:t>
      </w:r>
    </w:p>
    <w:p w14:paraId="4AAE1580" w14:textId="662E0760" w:rsidR="00914780" w:rsidRDefault="00914780" w:rsidP="0035044C">
      <w:pPr>
        <w:pStyle w:val="SoD1"/>
      </w:pPr>
      <w:r>
        <w:t xml:space="preserve">Tato smlouva o dílo </w:t>
      </w:r>
      <w:r w:rsidR="00DB11F9">
        <w:t xml:space="preserve">je uzavřena a </w:t>
      </w:r>
      <w:r>
        <w:t xml:space="preserve">nabývá platnosti </w:t>
      </w:r>
      <w:r w:rsidR="00DB11F9">
        <w:t xml:space="preserve">dnem jejího podpisu oběma smluvními stranami. V případě, že k podpisu oběma smluvními stranami nedojde v jednom dni, je tato smlouva o dílo uzavřena a nabývá platnosti dnem, kdy je podepsána druhou ze smluvních stran. </w:t>
      </w:r>
    </w:p>
    <w:p w14:paraId="0EDDCF83" w14:textId="28390B06" w:rsidR="00DB11F9" w:rsidRDefault="00DB11F9" w:rsidP="0035044C">
      <w:pPr>
        <w:pStyle w:val="SoD1"/>
      </w:pPr>
      <w:r>
        <w:t xml:space="preserve">Tato smlouva o dílo nabývá účinnosti dnem uveřejnění v registru smluv dle Zákona o registru smluv. Smlouvu se zavazuje uveřejnit v registru smluv objednatel. Vyžaduje-li určitá část této smlouvy o dílo anonymizaci s ohledem na ochranu osobních údajů, obchodní tajemství atp., zhotovitel na tyto části smlouvy o dílo upozorní a objednatel před uveřejněním smlouvy o dílo zajistí potřebnou ochranu takových údajů. </w:t>
      </w:r>
    </w:p>
    <w:p w14:paraId="61AB8C70" w14:textId="73231ACF" w:rsidR="00111259" w:rsidRPr="004A65C4" w:rsidRDefault="00111259" w:rsidP="00111259">
      <w:pPr>
        <w:pStyle w:val="SoD1"/>
      </w:pPr>
      <w:r w:rsidRPr="00111259">
        <w:t xml:space="preserve">Podpisem této smlouvy o dílo vyjadřují </w:t>
      </w:r>
      <w:r w:rsidRPr="004A65C4">
        <w:t>smluvní strany souhlas s tím, že se jejich vztah bude rovněž řídit obchodními podmínkami objednatele (dále jen „OP“)</w:t>
      </w:r>
      <w:r w:rsidR="003E0B08" w:rsidRPr="004A65C4">
        <w:t>, které jsou přílohou č. 1 této smlouvy o dílo.</w:t>
      </w:r>
      <w:r w:rsidRPr="004A65C4">
        <w:t xml:space="preserve"> Smluvní strany podpisem stvrzují, že si OP přečetly, a že mají v úmyslu se jimi řídit. </w:t>
      </w:r>
    </w:p>
    <w:p w14:paraId="0BA60E90" w14:textId="77777777" w:rsidR="00914780" w:rsidRDefault="00914780" w:rsidP="0035044C">
      <w:pPr>
        <w:pStyle w:val="SoD1"/>
      </w:pPr>
      <w:r>
        <w:t xml:space="preserve">Jakékoli změny této smlouvy </w:t>
      </w:r>
      <w:r w:rsidRPr="00F45592">
        <w:t xml:space="preserve">o </w:t>
      </w:r>
      <w:r>
        <w:t>d</w:t>
      </w:r>
      <w:r w:rsidRPr="00F45592">
        <w:t>ílo</w:t>
      </w:r>
      <w:r>
        <w:t xml:space="preserve"> musí být provedeny ve formě vzestupně číslovaného písemného dodatku podepsaného oběma smluvními stranami.</w:t>
      </w:r>
    </w:p>
    <w:p w14:paraId="7C896833" w14:textId="77777777" w:rsidR="00914780" w:rsidRDefault="00914780" w:rsidP="0035044C">
      <w:pPr>
        <w:pStyle w:val="SoD1"/>
      </w:pPr>
      <w:r>
        <w:t xml:space="preserve">Tato smlouva </w:t>
      </w:r>
      <w:r w:rsidRPr="00F45592">
        <w:t xml:space="preserve">o </w:t>
      </w:r>
      <w:r>
        <w:t>d</w:t>
      </w:r>
      <w:r w:rsidRPr="00F45592">
        <w:t>ílo</w:t>
      </w:r>
      <w:r>
        <w:t xml:space="preserve">, spolu se svými přílohami, představuje úplnou dohodu smluvních stran a nahrazuje jakékoli předchozí návrhy, prohlášení, dohody či ujednání učiněná mezi smluvními stranami, ať již písemně, ústně či konkludentně, upravující předmět této smlouvy </w:t>
      </w:r>
      <w:r w:rsidRPr="00F45592">
        <w:t xml:space="preserve">o </w:t>
      </w:r>
      <w:r>
        <w:t>d</w:t>
      </w:r>
      <w:r w:rsidRPr="00F45592">
        <w:t>ílo</w:t>
      </w:r>
      <w:r>
        <w:t xml:space="preserve">. Pokud by se tato smlouva </w:t>
      </w:r>
      <w:r w:rsidRPr="00F45592">
        <w:t xml:space="preserve">o </w:t>
      </w:r>
      <w:r>
        <w:t>d</w:t>
      </w:r>
      <w:r w:rsidRPr="00F45592">
        <w:t>ílo</w:t>
      </w:r>
      <w:r>
        <w:t xml:space="preserve"> či jakákoli její část z jakéhokoli důvodu stala či ukázala být neplatnou, neúčinnou či nevymahatelnou, zavazují se smluvní strany taková ustanovení nahradit novými, která svým účelem, předmětem a obsahem co nejpřesněji naplní účel, předmět a obsah této smlouvy </w:t>
      </w:r>
      <w:r w:rsidRPr="00F45592">
        <w:t xml:space="preserve">o </w:t>
      </w:r>
      <w:r>
        <w:t>d</w:t>
      </w:r>
      <w:r w:rsidRPr="00F45592">
        <w:t>ílo</w:t>
      </w:r>
      <w:r>
        <w:t>.</w:t>
      </w:r>
    </w:p>
    <w:p w14:paraId="3E6F6E14" w14:textId="77777777" w:rsidR="00914780" w:rsidRDefault="00914780" w:rsidP="0035044C">
      <w:pPr>
        <w:pStyle w:val="SoD1"/>
      </w:pPr>
      <w:r>
        <w:t>Zhotovitel</w:t>
      </w:r>
      <w:r w:rsidRPr="0083011D">
        <w:t xml:space="preserve"> není oprávněn postoupit práva a </w:t>
      </w:r>
      <w:r>
        <w:t>povinnosti</w:t>
      </w:r>
      <w:r w:rsidRPr="0083011D">
        <w:t xml:space="preserve"> z</w:t>
      </w:r>
      <w:r>
        <w:t> této smlouvy o dílo ani tuto smlouvu o dílo jako celek</w:t>
      </w:r>
      <w:r w:rsidRPr="0083011D">
        <w:t xml:space="preserve"> třetí osobě bez výslovného </w:t>
      </w:r>
      <w:r>
        <w:t xml:space="preserve">předchozího </w:t>
      </w:r>
      <w:r w:rsidRPr="0083011D">
        <w:t xml:space="preserve">písemného souhlasu </w:t>
      </w:r>
      <w:r>
        <w:t>objednatele</w:t>
      </w:r>
      <w:r w:rsidRPr="0083011D">
        <w:t>.</w:t>
      </w:r>
    </w:p>
    <w:p w14:paraId="53DED15A" w14:textId="1FE03D26" w:rsidR="00914780" w:rsidRDefault="00914780" w:rsidP="0035044C">
      <w:pPr>
        <w:pStyle w:val="SoD1"/>
      </w:pPr>
      <w:r w:rsidRPr="00BC7918">
        <w:t xml:space="preserve">Smlouva je vyhotovena ve </w:t>
      </w:r>
      <w:r>
        <w:t>dvou</w:t>
      </w:r>
      <w:r w:rsidRPr="00BC7918">
        <w:t xml:space="preserve"> stejnopisech s platností originálu, z nichž objednatel i</w:t>
      </w:r>
      <w:r w:rsidR="00CF46D6">
        <w:t> </w:t>
      </w:r>
      <w:r w:rsidRPr="00BC7918">
        <w:t xml:space="preserve">zhotovitel </w:t>
      </w:r>
      <w:proofErr w:type="gramStart"/>
      <w:r w:rsidRPr="00BC7918">
        <w:t>obdrží</w:t>
      </w:r>
      <w:proofErr w:type="gramEnd"/>
      <w:r w:rsidRPr="00BC7918">
        <w:t xml:space="preserve"> po jednom vyhotovení, v případě vyhotovení smlouvy v listinné podobě s</w:t>
      </w:r>
      <w:r w:rsidR="00CF46D6">
        <w:t> </w:t>
      </w:r>
      <w:r w:rsidRPr="00BC7918">
        <w:t xml:space="preserve">připojením vlastnoručních podpisů zástupců smluvních stran. Pokud se smlouva bude vyhotovovat v elektronické podobě, obě smluvní strany </w:t>
      </w:r>
      <w:proofErr w:type="gramStart"/>
      <w:r w:rsidRPr="00BC7918">
        <w:t>obdrží</w:t>
      </w:r>
      <w:proofErr w:type="gramEnd"/>
      <w:r w:rsidRPr="00BC7918">
        <w:t xml:space="preserve"> její elektronický originál. V</w:t>
      </w:r>
      <w:r w:rsidR="00CF46D6">
        <w:t> </w:t>
      </w:r>
      <w:r w:rsidRPr="00BC7918">
        <w:t>tomto případě na důkaz svého souhlasu s obsahem této smlouvy k ní smluvní strany připojí své uznávané elektronické podpisy dle zákona č. 297/2016 Sb., o službách vytvářejících důvěru v elektronické transakce</w:t>
      </w:r>
      <w:r w:rsidR="00472DB4">
        <w:t>, ve znění pozdějších předpisů</w:t>
      </w:r>
      <w:r w:rsidRPr="00BC7918">
        <w:t>.</w:t>
      </w:r>
    </w:p>
    <w:p w14:paraId="03A64382" w14:textId="0FFF6D47" w:rsidR="008C3289" w:rsidRDefault="008C3289" w:rsidP="0035044C">
      <w:pPr>
        <w:pStyle w:val="SoD1"/>
      </w:pPr>
      <w:r>
        <w:t>Nedílnou součástí této smlouvy jsou tyto přílohy:</w:t>
      </w:r>
    </w:p>
    <w:p w14:paraId="237F86F4" w14:textId="798A31CD" w:rsidR="008C3289" w:rsidRDefault="008C3289" w:rsidP="008C3289">
      <w:pPr>
        <w:pStyle w:val="Nadpis1"/>
        <w:numPr>
          <w:ilvl w:val="0"/>
          <w:numId w:val="0"/>
        </w:numPr>
        <w:ind w:left="432"/>
        <w:rPr>
          <w:b w:val="0"/>
          <w:bCs w:val="0"/>
          <w:color w:val="000000" w:themeColor="text1"/>
        </w:rPr>
      </w:pPr>
      <w:r w:rsidRPr="00076688">
        <w:rPr>
          <w:b w:val="0"/>
          <w:bCs w:val="0"/>
          <w:color w:val="000000" w:themeColor="text1"/>
        </w:rPr>
        <w:t xml:space="preserve">Příloha č. 1: </w:t>
      </w:r>
      <w:r w:rsidR="008A1E89">
        <w:rPr>
          <w:b w:val="0"/>
          <w:bCs w:val="0"/>
          <w:color w:val="000000" w:themeColor="text1"/>
        </w:rPr>
        <w:t>O</w:t>
      </w:r>
      <w:r w:rsidRPr="00076688">
        <w:rPr>
          <w:b w:val="0"/>
          <w:bCs w:val="0"/>
          <w:color w:val="000000" w:themeColor="text1"/>
        </w:rPr>
        <w:t xml:space="preserve">bchodní podmínky pro stavbu </w:t>
      </w:r>
      <w:proofErr w:type="spellStart"/>
      <w:r w:rsidRPr="00076688">
        <w:rPr>
          <w:b w:val="0"/>
          <w:bCs w:val="0"/>
          <w:color w:val="000000" w:themeColor="text1"/>
        </w:rPr>
        <w:t>Hydropolis</w:t>
      </w:r>
      <w:proofErr w:type="spellEnd"/>
      <w:r w:rsidRPr="00076688">
        <w:rPr>
          <w:b w:val="0"/>
          <w:bCs w:val="0"/>
          <w:color w:val="000000" w:themeColor="text1"/>
        </w:rPr>
        <w:t>.</w:t>
      </w:r>
    </w:p>
    <w:p w14:paraId="6E6913E8" w14:textId="7BDBED7A" w:rsidR="008C3289" w:rsidRPr="00076688" w:rsidRDefault="008C3289" w:rsidP="008C3289">
      <w:pPr>
        <w:pStyle w:val="Nadpis1"/>
        <w:numPr>
          <w:ilvl w:val="0"/>
          <w:numId w:val="0"/>
        </w:numPr>
        <w:ind w:left="432"/>
        <w:rPr>
          <w:b w:val="0"/>
          <w:bCs w:val="0"/>
          <w:i/>
        </w:rPr>
      </w:pPr>
      <w:r w:rsidRPr="00076688">
        <w:rPr>
          <w:b w:val="0"/>
          <w:bCs w:val="0"/>
        </w:rPr>
        <w:t>Příloha č. 2: Zadávací dokumentace (bez PD a této smlouvy)</w:t>
      </w:r>
    </w:p>
    <w:p w14:paraId="502DA03E" w14:textId="77777777" w:rsidR="008C3289" w:rsidRPr="00076688" w:rsidRDefault="008C3289" w:rsidP="008C3289">
      <w:pPr>
        <w:pStyle w:val="Nadpis1"/>
        <w:numPr>
          <w:ilvl w:val="0"/>
          <w:numId w:val="0"/>
        </w:numPr>
        <w:ind w:left="432"/>
        <w:rPr>
          <w:b w:val="0"/>
          <w:bCs w:val="0"/>
        </w:rPr>
      </w:pPr>
      <w:r w:rsidRPr="00076688">
        <w:rPr>
          <w:b w:val="0"/>
          <w:bCs w:val="0"/>
        </w:rPr>
        <w:t>Příloha č. 3: Seznam odpovědných osob a čísla účtů zveřejněných v registru plátců DPH</w:t>
      </w:r>
    </w:p>
    <w:p w14:paraId="01695932" w14:textId="5E25CE11" w:rsidR="008C3289" w:rsidRPr="00076688" w:rsidRDefault="008C3289" w:rsidP="008C3289">
      <w:pPr>
        <w:pStyle w:val="Nadpis1"/>
        <w:numPr>
          <w:ilvl w:val="0"/>
          <w:numId w:val="0"/>
        </w:numPr>
        <w:ind w:left="432"/>
        <w:rPr>
          <w:b w:val="0"/>
          <w:bCs w:val="0"/>
        </w:rPr>
      </w:pPr>
      <w:r w:rsidRPr="00076688">
        <w:rPr>
          <w:b w:val="0"/>
          <w:bCs w:val="0"/>
        </w:rPr>
        <w:t xml:space="preserve">Příloha č. 4: Prohlášení zhotovitele, obsahující </w:t>
      </w:r>
      <w:del w:id="15" w:author="Ladislav Baše" w:date="2024-03-26T18:18:00Z">
        <w:r w:rsidRPr="00076688" w:rsidDel="00BF3D85">
          <w:rPr>
            <w:b w:val="0"/>
            <w:bCs w:val="0"/>
          </w:rPr>
          <w:delText xml:space="preserve">orientační </w:delText>
        </w:r>
      </w:del>
      <w:r w:rsidRPr="00076688">
        <w:rPr>
          <w:b w:val="0"/>
          <w:bCs w:val="0"/>
        </w:rPr>
        <w:t xml:space="preserve">položkový rozpočet </w:t>
      </w:r>
    </w:p>
    <w:p w14:paraId="4DED1D19" w14:textId="5E801AE6" w:rsidR="008A1E89" w:rsidRDefault="008C3289" w:rsidP="008A1E89">
      <w:pPr>
        <w:pStyle w:val="Nadpis1"/>
        <w:numPr>
          <w:ilvl w:val="0"/>
          <w:numId w:val="0"/>
        </w:numPr>
        <w:ind w:left="432"/>
        <w:rPr>
          <w:b w:val="0"/>
          <w:bCs w:val="0"/>
        </w:rPr>
      </w:pPr>
      <w:r w:rsidRPr="00076688">
        <w:rPr>
          <w:b w:val="0"/>
          <w:bCs w:val="0"/>
        </w:rPr>
        <w:t>Příloha č. 5: Harmonogram plnění</w:t>
      </w:r>
    </w:p>
    <w:p w14:paraId="75C61C8A" w14:textId="77777777" w:rsidR="008A1E89" w:rsidRPr="008A1E89" w:rsidRDefault="00076688" w:rsidP="008A1E89">
      <w:pPr>
        <w:pStyle w:val="Nadpis1"/>
        <w:numPr>
          <w:ilvl w:val="0"/>
          <w:numId w:val="0"/>
        </w:numPr>
        <w:ind w:left="432"/>
        <w:rPr>
          <w:b w:val="0"/>
          <w:bCs w:val="0"/>
        </w:rPr>
      </w:pPr>
      <w:r w:rsidRPr="008A1E89">
        <w:rPr>
          <w:b w:val="0"/>
          <w:bCs w:val="0"/>
        </w:rPr>
        <w:t>Příloha č. 6: Projektová dokumentace (na CD/</w:t>
      </w:r>
      <w:proofErr w:type="spellStart"/>
      <w:r w:rsidRPr="008A1E89">
        <w:rPr>
          <w:b w:val="0"/>
          <w:bCs w:val="0"/>
        </w:rPr>
        <w:t>flash</w:t>
      </w:r>
      <w:proofErr w:type="spellEnd"/>
      <w:r w:rsidRPr="008A1E89">
        <w:rPr>
          <w:b w:val="0"/>
          <w:bCs w:val="0"/>
        </w:rPr>
        <w:t xml:space="preserve"> disku)</w:t>
      </w:r>
    </w:p>
    <w:p w14:paraId="5376C5EE" w14:textId="77777777" w:rsidR="008A1E89" w:rsidRPr="008A1E89" w:rsidRDefault="008C3289" w:rsidP="008A1E89">
      <w:pPr>
        <w:pStyle w:val="Nadpis1"/>
        <w:numPr>
          <w:ilvl w:val="0"/>
          <w:numId w:val="0"/>
        </w:numPr>
        <w:ind w:left="432"/>
        <w:rPr>
          <w:b w:val="0"/>
          <w:bCs w:val="0"/>
        </w:rPr>
      </w:pPr>
      <w:r w:rsidRPr="008A1E89">
        <w:rPr>
          <w:b w:val="0"/>
          <w:bCs w:val="0"/>
        </w:rPr>
        <w:t xml:space="preserve">Příloha č. </w:t>
      </w:r>
      <w:r w:rsidR="00076688" w:rsidRPr="008A1E89">
        <w:rPr>
          <w:b w:val="0"/>
          <w:bCs w:val="0"/>
        </w:rPr>
        <w:t>7</w:t>
      </w:r>
      <w:r w:rsidRPr="008A1E89">
        <w:rPr>
          <w:b w:val="0"/>
          <w:bCs w:val="0"/>
        </w:rPr>
        <w:t>: Návrh změn</w:t>
      </w:r>
      <w:r w:rsidR="00076688" w:rsidRPr="008A1E89">
        <w:rPr>
          <w:b w:val="0"/>
          <w:bCs w:val="0"/>
        </w:rPr>
        <w:t xml:space="preserve"> (vzor)</w:t>
      </w:r>
    </w:p>
    <w:p w14:paraId="642A5D3F" w14:textId="0BCD0649" w:rsidR="008C3289" w:rsidRPr="008A1E89" w:rsidRDefault="008C3289" w:rsidP="008A1E89">
      <w:pPr>
        <w:pStyle w:val="Nadpis1"/>
        <w:numPr>
          <w:ilvl w:val="0"/>
          <w:numId w:val="0"/>
        </w:numPr>
        <w:ind w:left="432"/>
        <w:rPr>
          <w:b w:val="0"/>
          <w:bCs w:val="0"/>
        </w:rPr>
      </w:pPr>
      <w:r w:rsidRPr="008A1E89">
        <w:rPr>
          <w:b w:val="0"/>
          <w:bCs w:val="0"/>
        </w:rPr>
        <w:t xml:space="preserve">Příloha č. </w:t>
      </w:r>
      <w:r w:rsidR="00076688" w:rsidRPr="008A1E89">
        <w:rPr>
          <w:b w:val="0"/>
          <w:bCs w:val="0"/>
        </w:rPr>
        <w:t>8</w:t>
      </w:r>
      <w:r w:rsidRPr="008A1E89">
        <w:rPr>
          <w:b w:val="0"/>
          <w:bCs w:val="0"/>
        </w:rPr>
        <w:t>: Změnový list</w:t>
      </w:r>
      <w:r w:rsidR="00076688" w:rsidRPr="008A1E89">
        <w:rPr>
          <w:b w:val="0"/>
          <w:bCs w:val="0"/>
        </w:rPr>
        <w:t xml:space="preserve"> (vzor)</w:t>
      </w:r>
    </w:p>
    <w:p w14:paraId="3B30BEB2" w14:textId="77777777" w:rsidR="000744B0" w:rsidRDefault="000744B0" w:rsidP="0032154C">
      <w:pPr>
        <w:pStyle w:val="Druhrovesmlouvy"/>
        <w:numPr>
          <w:ilvl w:val="0"/>
          <w:numId w:val="0"/>
        </w:numPr>
        <w:rPr>
          <w:b/>
          <w:bCs/>
        </w:rPr>
      </w:pPr>
    </w:p>
    <w:p w14:paraId="79CCAF63" w14:textId="77777777" w:rsidR="0032154C" w:rsidRDefault="0032154C" w:rsidP="0032154C">
      <w:pPr>
        <w:pStyle w:val="Druhrovesmlouvy"/>
        <w:numPr>
          <w:ilvl w:val="0"/>
          <w:numId w:val="0"/>
        </w:numPr>
        <w:rPr>
          <w:b/>
          <w:bCs/>
        </w:rPr>
      </w:pPr>
    </w:p>
    <w:p w14:paraId="26124C9A" w14:textId="0A73D25F" w:rsidR="00914780" w:rsidRPr="00BC7918" w:rsidRDefault="00914780" w:rsidP="00914780">
      <w:pPr>
        <w:pStyle w:val="Druhrovesmlouvy"/>
        <w:numPr>
          <w:ilvl w:val="0"/>
          <w:numId w:val="0"/>
        </w:numPr>
        <w:ind w:left="142"/>
        <w:rPr>
          <w:b/>
        </w:rPr>
      </w:pPr>
      <w:r w:rsidRPr="00BC7918">
        <w:rPr>
          <w:b/>
          <w:bCs/>
        </w:rPr>
        <w:t>Smluvní s</w:t>
      </w:r>
      <w:r w:rsidRPr="00BC7918">
        <w:rPr>
          <w:b/>
        </w:rPr>
        <w:t>trany tímto potvrzují, že si podmínky obsažené v této smlouvě o dílo přečetly a rozumějí jim, zavazují se ze své pravé a vážné vůle akceptovat závazky vznikající pro ně z této smlouvy o dílo, na důkaz čehož připojují k této smlouvě o dílo své podpisy. Smluvní strany tímto potvrzují převzetí příslušných stejnopisů této smlouvy o dílo.</w:t>
      </w:r>
    </w:p>
    <w:p w14:paraId="271180CB" w14:textId="77777777" w:rsidR="00914780" w:rsidRDefault="00914780" w:rsidP="00914780">
      <w:pPr>
        <w:pStyle w:val="Neodsazentext"/>
        <w:rPr>
          <w:bCs/>
          <w:color w:val="000000" w:themeColor="text1"/>
        </w:rPr>
      </w:pPr>
    </w:p>
    <w:p w14:paraId="64471AAD" w14:textId="77777777" w:rsidR="0032154C" w:rsidRDefault="0032154C" w:rsidP="00914780">
      <w:pPr>
        <w:pStyle w:val="Neodsazentext"/>
        <w:rPr>
          <w:bCs/>
          <w:color w:val="000000" w:themeColor="text1"/>
        </w:rPr>
      </w:pPr>
    </w:p>
    <w:p w14:paraId="0FD0CCAF" w14:textId="77777777" w:rsidR="000744B0" w:rsidRPr="009250E3" w:rsidRDefault="000744B0" w:rsidP="00914780">
      <w:pPr>
        <w:pStyle w:val="Neodsazentext"/>
        <w:rPr>
          <w:bCs/>
          <w:color w:val="000000" w:themeColor="text1"/>
        </w:rPr>
      </w:pPr>
    </w:p>
    <w:p w14:paraId="6586C535" w14:textId="77777777" w:rsidR="00914780" w:rsidRPr="00123176" w:rsidRDefault="00914780" w:rsidP="00914780">
      <w:pPr>
        <w:tabs>
          <w:tab w:val="left" w:pos="5103"/>
        </w:tabs>
        <w:rPr>
          <w:color w:val="000000"/>
          <w:sz w:val="22"/>
          <w:szCs w:val="22"/>
        </w:rPr>
      </w:pPr>
      <w:bookmarkStart w:id="16" w:name="_Hlk100756412"/>
      <w:r w:rsidRPr="00123176">
        <w:rPr>
          <w:color w:val="000000"/>
          <w:sz w:val="22"/>
          <w:szCs w:val="22"/>
        </w:rPr>
        <w:t>Za objednatele,</w:t>
      </w:r>
      <w:r w:rsidRPr="00123176">
        <w:rPr>
          <w:color w:val="000000"/>
          <w:sz w:val="22"/>
          <w:szCs w:val="22"/>
        </w:rPr>
        <w:tab/>
        <w:t>Za zhotovitele,</w:t>
      </w:r>
    </w:p>
    <w:p w14:paraId="7E487DCF" w14:textId="77777777" w:rsidR="00914780" w:rsidRPr="00123176" w:rsidRDefault="00914780" w:rsidP="00914780">
      <w:pPr>
        <w:tabs>
          <w:tab w:val="left" w:pos="5103"/>
        </w:tabs>
        <w:rPr>
          <w:color w:val="000000"/>
          <w:sz w:val="22"/>
          <w:szCs w:val="22"/>
        </w:rPr>
      </w:pPr>
      <w:r w:rsidRPr="00123176">
        <w:rPr>
          <w:color w:val="000000"/>
          <w:sz w:val="22"/>
          <w:szCs w:val="22"/>
        </w:rPr>
        <w:t>v Praze dne:</w:t>
      </w:r>
      <w:r w:rsidRPr="00123176">
        <w:rPr>
          <w:color w:val="000000"/>
          <w:sz w:val="22"/>
          <w:szCs w:val="22"/>
        </w:rPr>
        <w:tab/>
        <w:t xml:space="preserve">v Praze dne: </w:t>
      </w:r>
      <w:proofErr w:type="spellStart"/>
      <w:r w:rsidRPr="00123176">
        <w:rPr>
          <w:color w:val="000000"/>
          <w:sz w:val="22"/>
          <w:szCs w:val="22"/>
          <w:highlight w:val="yellow"/>
        </w:rPr>
        <w:t>xxxx</w:t>
      </w:r>
      <w:proofErr w:type="spellEnd"/>
    </w:p>
    <w:p w14:paraId="3E0F5C32" w14:textId="77777777" w:rsidR="00914780" w:rsidRPr="00123176" w:rsidRDefault="00914780" w:rsidP="00914780">
      <w:pPr>
        <w:rPr>
          <w:color w:val="000000"/>
          <w:sz w:val="22"/>
          <w:szCs w:val="22"/>
        </w:rPr>
      </w:pPr>
    </w:p>
    <w:bookmarkEnd w:id="16"/>
    <w:p w14:paraId="4C2FBA7D" w14:textId="77777777" w:rsidR="00914780" w:rsidRPr="00123176" w:rsidRDefault="00914780" w:rsidP="00914780">
      <w:pPr>
        <w:rPr>
          <w:snapToGrid w:val="0"/>
          <w:sz w:val="22"/>
          <w:szCs w:val="22"/>
        </w:rPr>
      </w:pPr>
    </w:p>
    <w:p w14:paraId="5E1232DD" w14:textId="77777777" w:rsidR="00914780" w:rsidRPr="000744B0" w:rsidRDefault="00914780" w:rsidP="00914780">
      <w:pPr>
        <w:rPr>
          <w:snapToGrid w:val="0"/>
          <w:sz w:val="22"/>
          <w:szCs w:val="22"/>
        </w:rPr>
      </w:pPr>
    </w:p>
    <w:p w14:paraId="03F8B464" w14:textId="77777777" w:rsidR="000744B0" w:rsidRPr="000744B0" w:rsidRDefault="000744B0" w:rsidP="00914780">
      <w:pPr>
        <w:rPr>
          <w:snapToGrid w:val="0"/>
          <w:sz w:val="22"/>
          <w:szCs w:val="22"/>
        </w:rPr>
      </w:pPr>
    </w:p>
    <w:p w14:paraId="7B361FDF" w14:textId="77777777" w:rsidR="00914780" w:rsidRPr="000744B0" w:rsidRDefault="00914780" w:rsidP="00914780">
      <w:pPr>
        <w:tabs>
          <w:tab w:val="left" w:pos="2552"/>
          <w:tab w:val="left" w:pos="5103"/>
          <w:tab w:val="left" w:pos="7655"/>
        </w:tabs>
        <w:rPr>
          <w:snapToGrid w:val="0"/>
          <w:sz w:val="22"/>
          <w:szCs w:val="22"/>
          <w:u w:val="single"/>
        </w:rPr>
      </w:pPr>
      <w:r w:rsidRPr="000744B0">
        <w:rPr>
          <w:snapToGrid w:val="0"/>
          <w:sz w:val="22"/>
          <w:szCs w:val="22"/>
          <w:u w:val="single"/>
        </w:rPr>
        <w:tab/>
      </w:r>
      <w:r w:rsidRPr="000744B0">
        <w:rPr>
          <w:snapToGrid w:val="0"/>
          <w:sz w:val="22"/>
          <w:szCs w:val="22"/>
        </w:rPr>
        <w:tab/>
      </w:r>
      <w:r w:rsidRPr="000744B0">
        <w:rPr>
          <w:snapToGrid w:val="0"/>
          <w:sz w:val="22"/>
          <w:szCs w:val="22"/>
          <w:u w:val="single"/>
        </w:rPr>
        <w:tab/>
      </w:r>
    </w:p>
    <w:p w14:paraId="6671BB2D" w14:textId="1AD98AB7" w:rsidR="00914780" w:rsidRPr="000744B0" w:rsidRDefault="00C730F1" w:rsidP="00914780">
      <w:pPr>
        <w:tabs>
          <w:tab w:val="left" w:pos="5103"/>
        </w:tabs>
        <w:rPr>
          <w:snapToGrid w:val="0"/>
          <w:sz w:val="22"/>
          <w:szCs w:val="22"/>
        </w:rPr>
      </w:pPr>
      <w:r w:rsidRPr="000744B0">
        <w:rPr>
          <w:snapToGrid w:val="0"/>
          <w:sz w:val="22"/>
          <w:szCs w:val="22"/>
        </w:rPr>
        <w:t>Ing. Pavel Válek</w:t>
      </w:r>
      <w:r w:rsidR="00CE418B" w:rsidRPr="000744B0">
        <w:rPr>
          <w:snapToGrid w:val="0"/>
          <w:sz w:val="22"/>
          <w:szCs w:val="22"/>
        </w:rPr>
        <w:t>, MBA</w:t>
      </w:r>
      <w:r w:rsidR="00914780" w:rsidRPr="000744B0">
        <w:rPr>
          <w:snapToGrid w:val="0"/>
          <w:sz w:val="22"/>
          <w:szCs w:val="22"/>
        </w:rPr>
        <w:tab/>
      </w:r>
      <w:proofErr w:type="spellStart"/>
      <w:r w:rsidR="00914780" w:rsidRPr="000744B0">
        <w:rPr>
          <w:snapToGrid w:val="0"/>
          <w:sz w:val="22"/>
          <w:szCs w:val="22"/>
          <w:highlight w:val="yellow"/>
        </w:rPr>
        <w:t>xxxx</w:t>
      </w:r>
      <w:proofErr w:type="spellEnd"/>
    </w:p>
    <w:p w14:paraId="34268F48" w14:textId="3E1D3AFF" w:rsidR="00914780" w:rsidRPr="000744B0" w:rsidRDefault="00C730F1" w:rsidP="00914780">
      <w:pPr>
        <w:tabs>
          <w:tab w:val="left" w:pos="5103"/>
        </w:tabs>
        <w:rPr>
          <w:snapToGrid w:val="0"/>
          <w:sz w:val="22"/>
          <w:szCs w:val="22"/>
        </w:rPr>
      </w:pPr>
      <w:r w:rsidRPr="000744B0">
        <w:rPr>
          <w:snapToGrid w:val="0"/>
          <w:sz w:val="22"/>
          <w:szCs w:val="22"/>
        </w:rPr>
        <w:t>předseda představenstva</w:t>
      </w:r>
      <w:r w:rsidR="00914780" w:rsidRPr="000744B0">
        <w:rPr>
          <w:snapToGrid w:val="0"/>
          <w:sz w:val="22"/>
          <w:szCs w:val="22"/>
        </w:rPr>
        <w:tab/>
      </w:r>
      <w:proofErr w:type="spellStart"/>
      <w:r w:rsidR="00914780" w:rsidRPr="000744B0">
        <w:rPr>
          <w:snapToGrid w:val="0"/>
          <w:sz w:val="22"/>
          <w:szCs w:val="22"/>
          <w:highlight w:val="yellow"/>
        </w:rPr>
        <w:t>xxxx</w:t>
      </w:r>
      <w:proofErr w:type="spellEnd"/>
    </w:p>
    <w:p w14:paraId="054D3571" w14:textId="77777777" w:rsidR="00914780" w:rsidRPr="000744B0" w:rsidRDefault="00914780" w:rsidP="00914780">
      <w:pPr>
        <w:tabs>
          <w:tab w:val="left" w:pos="5103"/>
        </w:tabs>
        <w:rPr>
          <w:snapToGrid w:val="0"/>
          <w:sz w:val="22"/>
          <w:szCs w:val="22"/>
          <w:highlight w:val="green"/>
        </w:rPr>
      </w:pPr>
    </w:p>
    <w:p w14:paraId="7E07D8BC" w14:textId="77777777" w:rsidR="00914780" w:rsidRPr="000744B0" w:rsidRDefault="00914780" w:rsidP="00914780">
      <w:pPr>
        <w:tabs>
          <w:tab w:val="left" w:pos="5103"/>
        </w:tabs>
        <w:rPr>
          <w:snapToGrid w:val="0"/>
          <w:sz w:val="22"/>
          <w:szCs w:val="22"/>
          <w:highlight w:val="green"/>
        </w:rPr>
      </w:pPr>
    </w:p>
    <w:p w14:paraId="0E129657" w14:textId="77777777" w:rsidR="00914780" w:rsidRPr="000744B0" w:rsidRDefault="00914780" w:rsidP="00914780">
      <w:pPr>
        <w:tabs>
          <w:tab w:val="left" w:pos="5103"/>
        </w:tabs>
        <w:rPr>
          <w:snapToGrid w:val="0"/>
          <w:sz w:val="22"/>
          <w:szCs w:val="22"/>
          <w:highlight w:val="green"/>
        </w:rPr>
      </w:pPr>
    </w:p>
    <w:p w14:paraId="42731747" w14:textId="77777777" w:rsidR="000744B0" w:rsidRPr="000744B0" w:rsidRDefault="000744B0" w:rsidP="00914780">
      <w:pPr>
        <w:tabs>
          <w:tab w:val="left" w:pos="5103"/>
        </w:tabs>
        <w:rPr>
          <w:snapToGrid w:val="0"/>
          <w:sz w:val="22"/>
          <w:szCs w:val="22"/>
          <w:highlight w:val="green"/>
        </w:rPr>
      </w:pPr>
    </w:p>
    <w:p w14:paraId="7A1E4CC3" w14:textId="77777777" w:rsidR="00914780" w:rsidRPr="000744B0" w:rsidRDefault="00914780" w:rsidP="00914780">
      <w:pPr>
        <w:tabs>
          <w:tab w:val="left" w:pos="2552"/>
          <w:tab w:val="left" w:pos="5103"/>
          <w:tab w:val="left" w:pos="7655"/>
        </w:tabs>
        <w:rPr>
          <w:snapToGrid w:val="0"/>
          <w:sz w:val="22"/>
          <w:szCs w:val="22"/>
          <w:u w:val="single"/>
        </w:rPr>
      </w:pPr>
      <w:r w:rsidRPr="000744B0">
        <w:rPr>
          <w:snapToGrid w:val="0"/>
          <w:sz w:val="22"/>
          <w:szCs w:val="22"/>
          <w:u w:val="single"/>
        </w:rPr>
        <w:tab/>
      </w:r>
      <w:r w:rsidRPr="000744B0">
        <w:rPr>
          <w:snapToGrid w:val="0"/>
          <w:sz w:val="22"/>
          <w:szCs w:val="22"/>
        </w:rPr>
        <w:tab/>
      </w:r>
      <w:r w:rsidRPr="000744B0">
        <w:rPr>
          <w:snapToGrid w:val="0"/>
          <w:sz w:val="22"/>
          <w:szCs w:val="22"/>
          <w:u w:val="single"/>
        </w:rPr>
        <w:tab/>
      </w:r>
    </w:p>
    <w:p w14:paraId="7773C7C7" w14:textId="0E814A2A" w:rsidR="00914780" w:rsidRPr="000744B0" w:rsidRDefault="00C730F1" w:rsidP="00914780">
      <w:pPr>
        <w:tabs>
          <w:tab w:val="left" w:pos="5103"/>
        </w:tabs>
        <w:rPr>
          <w:snapToGrid w:val="0"/>
          <w:sz w:val="22"/>
          <w:szCs w:val="22"/>
        </w:rPr>
      </w:pPr>
      <w:r w:rsidRPr="000744B0">
        <w:rPr>
          <w:snapToGrid w:val="0"/>
          <w:sz w:val="22"/>
          <w:szCs w:val="22"/>
        </w:rPr>
        <w:t>Ing. Petr Bureš</w:t>
      </w:r>
      <w:r w:rsidR="00914780" w:rsidRPr="000744B0">
        <w:rPr>
          <w:snapToGrid w:val="0"/>
          <w:sz w:val="22"/>
          <w:szCs w:val="22"/>
        </w:rPr>
        <w:tab/>
      </w:r>
      <w:proofErr w:type="spellStart"/>
      <w:r w:rsidR="00914780" w:rsidRPr="000744B0">
        <w:rPr>
          <w:snapToGrid w:val="0"/>
          <w:sz w:val="22"/>
          <w:szCs w:val="22"/>
          <w:highlight w:val="yellow"/>
        </w:rPr>
        <w:t>xxxx</w:t>
      </w:r>
      <w:proofErr w:type="spellEnd"/>
    </w:p>
    <w:p w14:paraId="7497CB37" w14:textId="7882DB40" w:rsidR="00C730F1" w:rsidRPr="000744B0" w:rsidRDefault="00C730F1" w:rsidP="00914780">
      <w:pPr>
        <w:tabs>
          <w:tab w:val="left" w:pos="5103"/>
        </w:tabs>
        <w:rPr>
          <w:snapToGrid w:val="0"/>
          <w:sz w:val="22"/>
          <w:szCs w:val="22"/>
        </w:rPr>
      </w:pPr>
      <w:r w:rsidRPr="000744B0">
        <w:rPr>
          <w:snapToGrid w:val="0"/>
          <w:sz w:val="22"/>
          <w:szCs w:val="22"/>
        </w:rPr>
        <w:t>člen představenstva</w:t>
      </w:r>
      <w:r w:rsidRPr="000744B0">
        <w:rPr>
          <w:snapToGrid w:val="0"/>
          <w:sz w:val="22"/>
          <w:szCs w:val="22"/>
        </w:rPr>
        <w:tab/>
      </w:r>
      <w:proofErr w:type="spellStart"/>
      <w:r w:rsidRPr="000744B0">
        <w:rPr>
          <w:snapToGrid w:val="0"/>
          <w:sz w:val="22"/>
          <w:szCs w:val="22"/>
          <w:highlight w:val="yellow"/>
        </w:rPr>
        <w:t>xxxx</w:t>
      </w:r>
      <w:proofErr w:type="spellEnd"/>
    </w:p>
    <w:p w14:paraId="2FC40FB6" w14:textId="6927A48B" w:rsidR="00914780" w:rsidRPr="000744B0" w:rsidRDefault="00C730F1" w:rsidP="00914780">
      <w:pPr>
        <w:tabs>
          <w:tab w:val="left" w:pos="5103"/>
        </w:tabs>
        <w:rPr>
          <w:snapToGrid w:val="0"/>
          <w:sz w:val="22"/>
          <w:szCs w:val="22"/>
        </w:rPr>
      </w:pPr>
      <w:r w:rsidRPr="000744B0">
        <w:rPr>
          <w:snapToGrid w:val="0"/>
          <w:sz w:val="22"/>
          <w:szCs w:val="22"/>
        </w:rPr>
        <w:t>ředitel obchodní divize</w:t>
      </w:r>
      <w:r w:rsidR="00914780" w:rsidRPr="000744B0">
        <w:rPr>
          <w:snapToGrid w:val="0"/>
          <w:sz w:val="22"/>
          <w:szCs w:val="22"/>
        </w:rPr>
        <w:tab/>
      </w:r>
    </w:p>
    <w:p w14:paraId="0F9B7AAF" w14:textId="77777777" w:rsidR="00914780" w:rsidRPr="000744B0" w:rsidRDefault="00914780" w:rsidP="00914780">
      <w:pPr>
        <w:pStyle w:val="Neodsazentext"/>
        <w:rPr>
          <w:color w:val="000000" w:themeColor="text1"/>
        </w:rPr>
      </w:pPr>
    </w:p>
    <w:p w14:paraId="5ABE3C93" w14:textId="77777777" w:rsidR="00914780" w:rsidRPr="000744B0" w:rsidRDefault="00914780" w:rsidP="00914780">
      <w:pPr>
        <w:pStyle w:val="Neodsazentext"/>
        <w:rPr>
          <w:color w:val="000000" w:themeColor="text1"/>
        </w:rPr>
      </w:pPr>
    </w:p>
    <w:p w14:paraId="4F26CBA9" w14:textId="77777777" w:rsidR="00914780" w:rsidRPr="000744B0" w:rsidRDefault="00914780" w:rsidP="00914780">
      <w:pPr>
        <w:pStyle w:val="Neodsazentext"/>
        <w:rPr>
          <w:color w:val="000000" w:themeColor="text1"/>
        </w:rPr>
      </w:pPr>
    </w:p>
    <w:p w14:paraId="6C0D1814" w14:textId="77777777" w:rsidR="00891B52" w:rsidRPr="000744B0" w:rsidRDefault="00891B52" w:rsidP="00914780">
      <w:pPr>
        <w:pStyle w:val="Neodsazentext"/>
        <w:rPr>
          <w:color w:val="000000" w:themeColor="text1"/>
        </w:rPr>
      </w:pPr>
    </w:p>
    <w:p w14:paraId="33E5E086" w14:textId="77777777" w:rsidR="00891B52" w:rsidRPr="009250E3" w:rsidRDefault="00891B52" w:rsidP="00914780">
      <w:pPr>
        <w:pStyle w:val="Neodsazentext"/>
        <w:rPr>
          <w:bCs/>
          <w:color w:val="000000" w:themeColor="text1"/>
        </w:rPr>
      </w:pPr>
    </w:p>
    <w:p w14:paraId="1E6000B1" w14:textId="77777777" w:rsidR="00914780" w:rsidRPr="009250E3" w:rsidRDefault="00914780" w:rsidP="00914780">
      <w:pPr>
        <w:pStyle w:val="Neodsazentext"/>
        <w:rPr>
          <w:bCs/>
          <w:color w:val="000000" w:themeColor="text1"/>
        </w:rPr>
      </w:pPr>
    </w:p>
    <w:p w14:paraId="1AEDBB6C" w14:textId="77777777" w:rsidR="00DE7536" w:rsidRDefault="00DE7536" w:rsidP="00914780">
      <w:pPr>
        <w:pStyle w:val="Neodsazentext"/>
        <w:rPr>
          <w:color w:val="000000" w:themeColor="text1"/>
        </w:rPr>
      </w:pPr>
    </w:p>
    <w:p w14:paraId="376C7A7C" w14:textId="77777777" w:rsidR="00914780" w:rsidRPr="005F2960" w:rsidRDefault="00914780" w:rsidP="00914780">
      <w:pPr>
        <w:pStyle w:val="Neodsazentext"/>
        <w:rPr>
          <w:color w:val="000000" w:themeColor="text1"/>
        </w:rPr>
      </w:pPr>
    </w:p>
    <w:p w14:paraId="4DCFD2A2" w14:textId="6EC2B4E8" w:rsidR="00AE0B30" w:rsidRDefault="00AE0B30" w:rsidP="00F76B17"/>
    <w:p w14:paraId="3EA307F7" w14:textId="0F7566ED" w:rsidR="00211087" w:rsidRDefault="00211087" w:rsidP="00F76B17"/>
    <w:p w14:paraId="25FA3D8F" w14:textId="0C1857EA" w:rsidR="00211087" w:rsidRDefault="00211087" w:rsidP="00F76B17"/>
    <w:p w14:paraId="1CF171FE" w14:textId="75AEE9C6" w:rsidR="00211087" w:rsidRDefault="00211087" w:rsidP="00F76B17"/>
    <w:p w14:paraId="524B3C3A" w14:textId="5F38AC14" w:rsidR="00245816" w:rsidRDefault="00245816"/>
    <w:sectPr w:rsidR="00245816" w:rsidSect="00830CA0">
      <w:headerReference w:type="default" r:id="rId12"/>
      <w:footerReference w:type="even" r:id="rId13"/>
      <w:footerReference w:type="default" r:id="rId14"/>
      <w:pgSz w:w="11906" w:h="16838"/>
      <w:pgMar w:top="1418" w:right="1418" w:bottom="1135" w:left="170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0BE5E6" w14:textId="77777777" w:rsidR="00830CA0" w:rsidRDefault="00830CA0">
      <w:r>
        <w:separator/>
      </w:r>
    </w:p>
    <w:p w14:paraId="5C7F950D" w14:textId="77777777" w:rsidR="00830CA0" w:rsidRDefault="00830CA0"/>
    <w:p w14:paraId="2585EE2A" w14:textId="77777777" w:rsidR="00830CA0" w:rsidRDefault="00830CA0" w:rsidP="001471EC"/>
    <w:p w14:paraId="1E0E7DF4" w14:textId="77777777" w:rsidR="00830CA0" w:rsidRDefault="00830CA0" w:rsidP="001471EC"/>
  </w:endnote>
  <w:endnote w:type="continuationSeparator" w:id="0">
    <w:p w14:paraId="5B75E109" w14:textId="77777777" w:rsidR="00830CA0" w:rsidRDefault="00830CA0">
      <w:r>
        <w:continuationSeparator/>
      </w:r>
    </w:p>
    <w:p w14:paraId="5446EC36" w14:textId="77777777" w:rsidR="00830CA0" w:rsidRDefault="00830CA0"/>
    <w:p w14:paraId="3FE0BA92" w14:textId="77777777" w:rsidR="00830CA0" w:rsidRDefault="00830CA0" w:rsidP="001471EC"/>
    <w:p w14:paraId="2B623C8C" w14:textId="77777777" w:rsidR="00830CA0" w:rsidRDefault="00830CA0" w:rsidP="001471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64F71" w14:textId="77777777" w:rsidR="00897C1E" w:rsidRDefault="00CF5D45">
    <w:pPr>
      <w:pStyle w:val="Zpat"/>
      <w:framePr w:wrap="around" w:vAnchor="text" w:hAnchor="margin" w:xAlign="center" w:y="1"/>
      <w:rPr>
        <w:rStyle w:val="slostrnky"/>
      </w:rPr>
    </w:pPr>
    <w:r>
      <w:rPr>
        <w:rStyle w:val="slostrnky"/>
      </w:rPr>
      <w:fldChar w:fldCharType="begin"/>
    </w:r>
    <w:r w:rsidR="00897C1E">
      <w:rPr>
        <w:rStyle w:val="slostrnky"/>
      </w:rPr>
      <w:instrText xml:space="preserve">PAGE  </w:instrText>
    </w:r>
    <w:r>
      <w:rPr>
        <w:rStyle w:val="slostrnky"/>
      </w:rPr>
      <w:fldChar w:fldCharType="end"/>
    </w:r>
  </w:p>
  <w:p w14:paraId="2A928542" w14:textId="77777777" w:rsidR="00897C1E" w:rsidRDefault="00897C1E">
    <w:pPr>
      <w:pStyle w:val="Zpat"/>
    </w:pPr>
  </w:p>
  <w:p w14:paraId="2C163B82" w14:textId="77777777" w:rsidR="00045BC6" w:rsidRDefault="00045BC6"/>
  <w:p w14:paraId="48149CF6" w14:textId="77777777" w:rsidR="00045BC6" w:rsidRDefault="00045BC6" w:rsidP="001471EC"/>
  <w:p w14:paraId="75D19EED" w14:textId="77777777" w:rsidR="00045BC6" w:rsidRDefault="00045BC6" w:rsidP="001471E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rPr>
      <w:id w:val="-346325209"/>
      <w:docPartObj>
        <w:docPartGallery w:val="Page Numbers (Bottom of Page)"/>
        <w:docPartUnique/>
      </w:docPartObj>
    </w:sdtPr>
    <w:sdtEndPr>
      <w:rPr>
        <w:rFonts w:ascii="Times New Roman" w:hAnsi="Times New Roman" w:cs="Times New Roman"/>
        <w:sz w:val="20"/>
        <w:szCs w:val="20"/>
      </w:rPr>
    </w:sdtEndPr>
    <w:sdtContent>
      <w:p w14:paraId="37854DAC" w14:textId="77903BC7" w:rsidR="006E585D" w:rsidRPr="00E5337B" w:rsidRDefault="00E5337B" w:rsidP="00E5337B">
        <w:pPr>
          <w:pStyle w:val="Zpat"/>
        </w:pPr>
        <w:r>
          <w:rPr>
            <w:rFonts w:eastAsiaTheme="majorEastAsia"/>
            <w:sz w:val="14"/>
            <w:szCs w:val="14"/>
          </w:rPr>
          <w:tab/>
        </w:r>
        <w:r w:rsidR="006E585D" w:rsidRPr="00E5337B">
          <w:rPr>
            <w:rFonts w:eastAsiaTheme="majorEastAsia"/>
          </w:rPr>
          <w:t xml:space="preserve">Strana </w:t>
        </w:r>
        <w:r w:rsidR="006E585D" w:rsidRPr="00E5337B">
          <w:rPr>
            <w:rFonts w:eastAsiaTheme="minorEastAsia"/>
          </w:rPr>
          <w:fldChar w:fldCharType="begin"/>
        </w:r>
        <w:r w:rsidR="006E585D" w:rsidRPr="00E5337B">
          <w:instrText>PAGE    \* MERGEFORMAT</w:instrText>
        </w:r>
        <w:r w:rsidR="006E585D" w:rsidRPr="00E5337B">
          <w:rPr>
            <w:rFonts w:eastAsiaTheme="minorEastAsia"/>
          </w:rPr>
          <w:fldChar w:fldCharType="separate"/>
        </w:r>
        <w:r w:rsidR="006E585D" w:rsidRPr="00E5337B">
          <w:rPr>
            <w:rFonts w:eastAsiaTheme="majorEastAsia"/>
          </w:rPr>
          <w:t>2</w:t>
        </w:r>
        <w:r w:rsidR="006E585D" w:rsidRPr="00E5337B">
          <w:rPr>
            <w:rFonts w:eastAsiaTheme="majorEastAsia"/>
          </w:rPr>
          <w:fldChar w:fldCharType="end"/>
        </w:r>
      </w:p>
    </w:sdtContent>
  </w:sdt>
  <w:p w14:paraId="59A47493" w14:textId="5601107C" w:rsidR="009322F2" w:rsidRDefault="009322F2" w:rsidP="005938CB">
    <w:pPr>
      <w:pStyle w:val="Druhrove1"/>
      <w:numPr>
        <w:ilvl w:val="0"/>
        <w:numId w:val="0"/>
      </w:numPr>
      <w:ind w:left="56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A28162" w14:textId="77777777" w:rsidR="00830CA0" w:rsidRDefault="00830CA0">
      <w:r>
        <w:separator/>
      </w:r>
    </w:p>
    <w:p w14:paraId="464A3404" w14:textId="77777777" w:rsidR="00830CA0" w:rsidRDefault="00830CA0"/>
    <w:p w14:paraId="27BA45C3" w14:textId="77777777" w:rsidR="00830CA0" w:rsidRDefault="00830CA0" w:rsidP="001471EC"/>
    <w:p w14:paraId="3013082E" w14:textId="77777777" w:rsidR="00830CA0" w:rsidRDefault="00830CA0" w:rsidP="001471EC"/>
  </w:footnote>
  <w:footnote w:type="continuationSeparator" w:id="0">
    <w:p w14:paraId="2413389F" w14:textId="77777777" w:rsidR="00830CA0" w:rsidRDefault="00830CA0">
      <w:r>
        <w:continuationSeparator/>
      </w:r>
    </w:p>
    <w:p w14:paraId="106FE396" w14:textId="77777777" w:rsidR="00830CA0" w:rsidRDefault="00830CA0"/>
    <w:p w14:paraId="2F7AB155" w14:textId="77777777" w:rsidR="00830CA0" w:rsidRDefault="00830CA0" w:rsidP="001471EC"/>
    <w:p w14:paraId="10F1DA6E" w14:textId="77777777" w:rsidR="00830CA0" w:rsidRDefault="00830CA0" w:rsidP="001471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BFFDD" w14:textId="792E7937" w:rsidR="00D12106" w:rsidRPr="00430DDB" w:rsidRDefault="00D12106" w:rsidP="007B32BB">
    <w:pPr>
      <w:pStyle w:val="Zhlav"/>
      <w:tabs>
        <w:tab w:val="clear" w:pos="4536"/>
        <w:tab w:val="clear" w:pos="9072"/>
        <w:tab w:val="right" w:pos="8789"/>
      </w:tabs>
      <w:jc w:val="both"/>
      <w:rPr>
        <w:i/>
        <w:iCs/>
      </w:rPr>
    </w:pPr>
    <w:proofErr w:type="spellStart"/>
    <w:r w:rsidRPr="00430DDB">
      <w:rPr>
        <w:i/>
        <w:iCs/>
      </w:rPr>
      <w:t>Hydropolis</w:t>
    </w:r>
    <w:proofErr w:type="spellEnd"/>
    <w:r w:rsidR="008A1E89" w:rsidRPr="00430DDB">
      <w:rPr>
        <w:i/>
        <w:iCs/>
      </w:rPr>
      <w:t xml:space="preserve">                                                                                                           číslo akce: 1/4/FRI/00</w:t>
    </w:r>
  </w:p>
  <w:p w14:paraId="5C6570E0" w14:textId="77777777" w:rsidR="00045BC6" w:rsidRDefault="00045BC6" w:rsidP="001471E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30EFDE6"/>
    <w:lvl w:ilvl="0">
      <w:start w:val="1"/>
      <w:numFmt w:val="decimal"/>
      <w:lvlText w:val="%1."/>
      <w:lvlJc w:val="left"/>
      <w:pPr>
        <w:tabs>
          <w:tab w:val="num" w:pos="360"/>
        </w:tabs>
        <w:ind w:left="360" w:hanging="360"/>
      </w:pPr>
    </w:lvl>
  </w:abstractNum>
  <w:abstractNum w:abstractNumId="1" w15:restartNumberingAfterBreak="0">
    <w:nsid w:val="01E67CA4"/>
    <w:multiLevelType w:val="multilevel"/>
    <w:tmpl w:val="A920A22A"/>
    <w:lvl w:ilvl="0">
      <w:start w:val="1"/>
      <w:numFmt w:val="decimal"/>
      <w:pStyle w:val="Seznam123"/>
      <w:lvlText w:val="%1)"/>
      <w:lvlJc w:val="left"/>
      <w:pPr>
        <w:tabs>
          <w:tab w:val="num" w:pos="1134"/>
        </w:tabs>
        <w:ind w:left="1134" w:hanging="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1"/>
      <w:numFmt w:val="lowerLetter"/>
      <w:lvlText w:val="%2."/>
      <w:lvlJc w:val="left"/>
      <w:pPr>
        <w:tabs>
          <w:tab w:val="num" w:pos="1701"/>
        </w:tabs>
        <w:ind w:left="1418" w:hanging="284"/>
      </w:pPr>
      <w:rPr>
        <w:rFonts w:hint="default"/>
      </w:rPr>
    </w:lvl>
    <w:lvl w:ilvl="2">
      <w:start w:val="1"/>
      <w:numFmt w:val="lowerRoman"/>
      <w:lvlText w:val="%3."/>
      <w:lvlJc w:val="right"/>
      <w:pPr>
        <w:ind w:left="1701" w:firstLine="0"/>
      </w:pPr>
      <w:rPr>
        <w:rFonts w:hint="default"/>
      </w:rPr>
    </w:lvl>
    <w:lvl w:ilvl="3">
      <w:start w:val="1"/>
      <w:numFmt w:val="decimal"/>
      <w:lvlText w:val="%4."/>
      <w:lvlJc w:val="left"/>
      <w:pPr>
        <w:ind w:left="2268" w:firstLine="0"/>
      </w:pPr>
      <w:rPr>
        <w:rFonts w:hint="default"/>
      </w:rPr>
    </w:lvl>
    <w:lvl w:ilvl="4">
      <w:start w:val="1"/>
      <w:numFmt w:val="lowerLetter"/>
      <w:lvlText w:val="%5."/>
      <w:lvlJc w:val="left"/>
      <w:pPr>
        <w:ind w:left="2835" w:firstLine="0"/>
      </w:pPr>
      <w:rPr>
        <w:rFonts w:hint="default"/>
      </w:rPr>
    </w:lvl>
    <w:lvl w:ilvl="5">
      <w:start w:val="1"/>
      <w:numFmt w:val="lowerRoman"/>
      <w:lvlText w:val="%6."/>
      <w:lvlJc w:val="right"/>
      <w:pPr>
        <w:ind w:left="3402" w:firstLine="0"/>
      </w:pPr>
      <w:rPr>
        <w:rFonts w:hint="default"/>
      </w:rPr>
    </w:lvl>
    <w:lvl w:ilvl="6">
      <w:start w:val="1"/>
      <w:numFmt w:val="decimal"/>
      <w:lvlText w:val="%7."/>
      <w:lvlJc w:val="left"/>
      <w:pPr>
        <w:ind w:left="3969" w:firstLine="0"/>
      </w:pPr>
      <w:rPr>
        <w:rFonts w:hint="default"/>
      </w:rPr>
    </w:lvl>
    <w:lvl w:ilvl="7">
      <w:start w:val="1"/>
      <w:numFmt w:val="lowerLetter"/>
      <w:lvlText w:val="%8."/>
      <w:lvlJc w:val="left"/>
      <w:pPr>
        <w:ind w:left="4536" w:firstLine="0"/>
      </w:pPr>
      <w:rPr>
        <w:rFonts w:hint="default"/>
      </w:rPr>
    </w:lvl>
    <w:lvl w:ilvl="8">
      <w:start w:val="1"/>
      <w:numFmt w:val="lowerRoman"/>
      <w:lvlText w:val="%9."/>
      <w:lvlJc w:val="right"/>
      <w:pPr>
        <w:ind w:left="5103" w:firstLine="0"/>
      </w:pPr>
      <w:rPr>
        <w:rFonts w:hint="default"/>
      </w:rPr>
    </w:lvl>
  </w:abstractNum>
  <w:abstractNum w:abstractNumId="2" w15:restartNumberingAfterBreak="0">
    <w:nsid w:val="039B6F53"/>
    <w:multiLevelType w:val="multilevel"/>
    <w:tmpl w:val="69D6A9B8"/>
    <w:lvl w:ilvl="0">
      <w:start w:val="3"/>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bullet"/>
      <w:lvlText w:val=""/>
      <w:lvlJc w:val="left"/>
      <w:pPr>
        <w:ind w:left="1440" w:hanging="720"/>
      </w:pPr>
      <w:rPr>
        <w:rFonts w:ascii="Symbol" w:hAnsi="Symbol" w:hint="default"/>
        <w:i w:val="0"/>
        <w:iCs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4DB6389"/>
    <w:multiLevelType w:val="hybridMultilevel"/>
    <w:tmpl w:val="7F2E78BA"/>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 w15:restartNumberingAfterBreak="0">
    <w:nsid w:val="050A017C"/>
    <w:multiLevelType w:val="hybridMultilevel"/>
    <w:tmpl w:val="3A0AE3DA"/>
    <w:lvl w:ilvl="0" w:tplc="04050017">
      <w:start w:val="1"/>
      <w:numFmt w:val="lowerLetter"/>
      <w:lvlText w:val="%1)"/>
      <w:lvlJc w:val="left"/>
      <w:pPr>
        <w:ind w:left="1287" w:hanging="360"/>
      </w:pPr>
    </w:lvl>
    <w:lvl w:ilvl="1" w:tplc="04050019">
      <w:start w:val="1"/>
      <w:numFmt w:val="lowerLetter"/>
      <w:lvlText w:val="%2."/>
      <w:lvlJc w:val="left"/>
      <w:pPr>
        <w:ind w:left="2007" w:hanging="360"/>
      </w:pPr>
    </w:lvl>
    <w:lvl w:ilvl="2" w:tplc="0405001B">
      <w:start w:val="1"/>
      <w:numFmt w:val="lowerRoman"/>
      <w:lvlText w:val="%3."/>
      <w:lvlJc w:val="right"/>
      <w:pPr>
        <w:ind w:left="2727" w:hanging="180"/>
      </w:pPr>
    </w:lvl>
    <w:lvl w:ilvl="3" w:tplc="0405000F">
      <w:start w:val="1"/>
      <w:numFmt w:val="decimal"/>
      <w:lvlText w:val="%4."/>
      <w:lvlJc w:val="left"/>
      <w:pPr>
        <w:ind w:left="3447" w:hanging="360"/>
      </w:pPr>
    </w:lvl>
    <w:lvl w:ilvl="4" w:tplc="04050019">
      <w:start w:val="1"/>
      <w:numFmt w:val="lowerLetter"/>
      <w:lvlText w:val="%5."/>
      <w:lvlJc w:val="left"/>
      <w:pPr>
        <w:ind w:left="4167" w:hanging="360"/>
      </w:pPr>
    </w:lvl>
    <w:lvl w:ilvl="5" w:tplc="0405001B">
      <w:start w:val="1"/>
      <w:numFmt w:val="lowerRoman"/>
      <w:lvlText w:val="%6."/>
      <w:lvlJc w:val="right"/>
      <w:pPr>
        <w:ind w:left="4887" w:hanging="180"/>
      </w:pPr>
    </w:lvl>
    <w:lvl w:ilvl="6" w:tplc="0405000F">
      <w:start w:val="1"/>
      <w:numFmt w:val="decimal"/>
      <w:lvlText w:val="%7."/>
      <w:lvlJc w:val="left"/>
      <w:pPr>
        <w:ind w:left="5607" w:hanging="360"/>
      </w:pPr>
    </w:lvl>
    <w:lvl w:ilvl="7" w:tplc="04050019">
      <w:start w:val="1"/>
      <w:numFmt w:val="lowerLetter"/>
      <w:lvlText w:val="%8."/>
      <w:lvlJc w:val="left"/>
      <w:pPr>
        <w:ind w:left="6327" w:hanging="360"/>
      </w:pPr>
    </w:lvl>
    <w:lvl w:ilvl="8" w:tplc="0405001B">
      <w:start w:val="1"/>
      <w:numFmt w:val="lowerRoman"/>
      <w:lvlText w:val="%9."/>
      <w:lvlJc w:val="right"/>
      <w:pPr>
        <w:ind w:left="7047" w:hanging="180"/>
      </w:pPr>
    </w:lvl>
  </w:abstractNum>
  <w:abstractNum w:abstractNumId="5" w15:restartNumberingAfterBreak="0">
    <w:nsid w:val="085F6262"/>
    <w:multiLevelType w:val="hybridMultilevel"/>
    <w:tmpl w:val="E73446CC"/>
    <w:lvl w:ilvl="0" w:tplc="4F82B4EA">
      <w:start w:val="1"/>
      <w:numFmt w:val="upperRoman"/>
      <w:pStyle w:val="msk"/>
      <w:lvlText w:val="%1."/>
      <w:lvlJc w:val="center"/>
      <w:pPr>
        <w:tabs>
          <w:tab w:val="num" w:pos="567"/>
        </w:tabs>
        <w:ind w:left="0" w:firstLine="284"/>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6" w15:restartNumberingAfterBreak="0">
    <w:nsid w:val="0CB820AF"/>
    <w:multiLevelType w:val="multilevel"/>
    <w:tmpl w:val="F43EB5F6"/>
    <w:lvl w:ilvl="0">
      <w:start w:val="10"/>
      <w:numFmt w:val="decimal"/>
      <w:lvlText w:val="%1."/>
      <w:lvlJc w:val="left"/>
      <w:pPr>
        <w:ind w:left="480" w:hanging="480"/>
      </w:pPr>
      <w:rPr>
        <w:rFonts w:hint="default"/>
      </w:rPr>
    </w:lvl>
    <w:lvl w:ilvl="1">
      <w:start w:val="1"/>
      <w:numFmt w:val="decimal"/>
      <w:lvlText w:val="%1.%2."/>
      <w:lvlJc w:val="left"/>
      <w:pPr>
        <w:ind w:left="964" w:hanging="567"/>
      </w:pPr>
      <w:rPr>
        <w:rFonts w:hint="default"/>
      </w:rPr>
    </w:lvl>
    <w:lvl w:ilvl="2">
      <w:start w:val="1"/>
      <w:numFmt w:val="decimal"/>
      <w:lvlText w:val="%1.%2.%3."/>
      <w:lvlJc w:val="left"/>
      <w:pPr>
        <w:ind w:left="3604" w:hanging="720"/>
      </w:pPr>
      <w:rPr>
        <w:rFonts w:hint="default"/>
      </w:rPr>
    </w:lvl>
    <w:lvl w:ilvl="3">
      <w:start w:val="1"/>
      <w:numFmt w:val="decimal"/>
      <w:lvlText w:val="%1.%2.%3.%4."/>
      <w:lvlJc w:val="left"/>
      <w:pPr>
        <w:ind w:left="5046" w:hanging="720"/>
      </w:pPr>
      <w:rPr>
        <w:rFonts w:hint="default"/>
      </w:rPr>
    </w:lvl>
    <w:lvl w:ilvl="4">
      <w:start w:val="1"/>
      <w:numFmt w:val="decimal"/>
      <w:lvlText w:val="%1.%2.%3.%4.%5."/>
      <w:lvlJc w:val="left"/>
      <w:pPr>
        <w:ind w:left="6848" w:hanging="1080"/>
      </w:pPr>
      <w:rPr>
        <w:rFonts w:hint="default"/>
      </w:rPr>
    </w:lvl>
    <w:lvl w:ilvl="5">
      <w:start w:val="1"/>
      <w:numFmt w:val="decimal"/>
      <w:lvlText w:val="%1.%2.%3.%4.%5.%6."/>
      <w:lvlJc w:val="left"/>
      <w:pPr>
        <w:ind w:left="8290" w:hanging="1080"/>
      </w:pPr>
      <w:rPr>
        <w:rFonts w:hint="default"/>
      </w:rPr>
    </w:lvl>
    <w:lvl w:ilvl="6">
      <w:start w:val="1"/>
      <w:numFmt w:val="decimal"/>
      <w:lvlText w:val="%1.%2.%3.%4.%5.%6.%7."/>
      <w:lvlJc w:val="left"/>
      <w:pPr>
        <w:ind w:left="10092" w:hanging="1440"/>
      </w:pPr>
      <w:rPr>
        <w:rFonts w:hint="default"/>
      </w:rPr>
    </w:lvl>
    <w:lvl w:ilvl="7">
      <w:start w:val="1"/>
      <w:numFmt w:val="decimal"/>
      <w:lvlText w:val="%1.%2.%3.%4.%5.%6.%7.%8."/>
      <w:lvlJc w:val="left"/>
      <w:pPr>
        <w:ind w:left="11534" w:hanging="1440"/>
      </w:pPr>
      <w:rPr>
        <w:rFonts w:hint="default"/>
      </w:rPr>
    </w:lvl>
    <w:lvl w:ilvl="8">
      <w:start w:val="1"/>
      <w:numFmt w:val="decimal"/>
      <w:lvlText w:val="%1.%2.%3.%4.%5.%6.%7.%8.%9."/>
      <w:lvlJc w:val="left"/>
      <w:pPr>
        <w:ind w:left="13336" w:hanging="1800"/>
      </w:pPr>
      <w:rPr>
        <w:rFonts w:hint="default"/>
      </w:rPr>
    </w:lvl>
  </w:abstractNum>
  <w:abstractNum w:abstractNumId="7" w15:restartNumberingAfterBreak="0">
    <w:nsid w:val="0D3A2BD8"/>
    <w:multiLevelType w:val="multilevel"/>
    <w:tmpl w:val="69D6A9B8"/>
    <w:lvl w:ilvl="0">
      <w:start w:val="3"/>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bullet"/>
      <w:lvlText w:val=""/>
      <w:lvlJc w:val="left"/>
      <w:pPr>
        <w:ind w:left="1440" w:hanging="720"/>
      </w:pPr>
      <w:rPr>
        <w:rFonts w:ascii="Symbol" w:hAnsi="Symbol" w:hint="default"/>
        <w:i w:val="0"/>
        <w:iCs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5E530D4"/>
    <w:multiLevelType w:val="multilevel"/>
    <w:tmpl w:val="B218F76E"/>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9" w15:restartNumberingAfterBreak="0">
    <w:nsid w:val="17710C42"/>
    <w:multiLevelType w:val="multilevel"/>
    <w:tmpl w:val="7354EFAA"/>
    <w:lvl w:ilvl="0">
      <w:start w:val="1"/>
      <w:numFmt w:val="upperLetter"/>
      <w:pStyle w:val="PreambuleABC"/>
      <w:lvlText w:val="(%1)"/>
      <w:lvlJc w:val="left"/>
      <w:pPr>
        <w:tabs>
          <w:tab w:val="num" w:pos="567"/>
        </w:tabs>
        <w:ind w:left="567" w:hanging="567"/>
      </w:pPr>
      <w:rPr>
        <w:rFonts w:hint="default"/>
        <w:b/>
        <w:i w:val="0"/>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0" w15:restartNumberingAfterBreak="0">
    <w:nsid w:val="27E82333"/>
    <w:multiLevelType w:val="hybridMultilevel"/>
    <w:tmpl w:val="1F1CC96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79567D"/>
    <w:multiLevelType w:val="multilevel"/>
    <w:tmpl w:val="04F6B2E4"/>
    <w:lvl w:ilvl="0">
      <w:start w:val="1"/>
      <w:numFmt w:val="lowerRoman"/>
      <w:pStyle w:val="Seznamiiiiii"/>
      <w:lvlText w:val="(%1)"/>
      <w:lvlJc w:val="left"/>
      <w:pPr>
        <w:tabs>
          <w:tab w:val="num" w:pos="1134"/>
        </w:tabs>
        <w:ind w:left="1134" w:hanging="567"/>
      </w:pPr>
      <w:rPr>
        <w:rFonts w:ascii="Times New Roman" w:hAnsi="Times New Roman" w:cs="Times New Roman" w:hint="default"/>
        <w:b w:val="0"/>
        <w:bCs w:val="0"/>
        <w:i w:val="0"/>
        <w:iCs w:val="0"/>
        <w:caps w:val="0"/>
        <w:strike w:val="0"/>
        <w:dstrike w:val="0"/>
        <w:vanish w:val="0"/>
        <w:color w:val="000000"/>
        <w:spacing w:val="0"/>
        <w:kern w:val="0"/>
        <w:position w:val="0"/>
        <w:u w:val="none"/>
        <w:vertAlign w:val="baseline"/>
        <w:em w:val="none"/>
      </w:rPr>
    </w:lvl>
    <w:lvl w:ilvl="1">
      <w:start w:val="1"/>
      <w:numFmt w:val="lowerLetter"/>
      <w:lvlText w:val="%2."/>
      <w:lvlJc w:val="left"/>
      <w:pPr>
        <w:tabs>
          <w:tab w:val="num" w:pos="1701"/>
        </w:tabs>
        <w:ind w:left="1418" w:hanging="284"/>
      </w:pPr>
      <w:rPr>
        <w:rFonts w:hint="default"/>
      </w:rPr>
    </w:lvl>
    <w:lvl w:ilvl="2">
      <w:start w:val="1"/>
      <w:numFmt w:val="lowerRoman"/>
      <w:lvlText w:val="%3."/>
      <w:lvlJc w:val="right"/>
      <w:pPr>
        <w:ind w:left="1701" w:firstLine="0"/>
      </w:pPr>
      <w:rPr>
        <w:rFonts w:hint="default"/>
      </w:rPr>
    </w:lvl>
    <w:lvl w:ilvl="3">
      <w:start w:val="1"/>
      <w:numFmt w:val="decimal"/>
      <w:lvlText w:val="%4."/>
      <w:lvlJc w:val="left"/>
      <w:pPr>
        <w:ind w:left="2268" w:firstLine="0"/>
      </w:pPr>
      <w:rPr>
        <w:rFonts w:hint="default"/>
      </w:rPr>
    </w:lvl>
    <w:lvl w:ilvl="4">
      <w:start w:val="1"/>
      <w:numFmt w:val="lowerLetter"/>
      <w:lvlText w:val="%5."/>
      <w:lvlJc w:val="left"/>
      <w:pPr>
        <w:ind w:left="2835" w:firstLine="0"/>
      </w:pPr>
      <w:rPr>
        <w:rFonts w:hint="default"/>
      </w:rPr>
    </w:lvl>
    <w:lvl w:ilvl="5">
      <w:start w:val="1"/>
      <w:numFmt w:val="lowerRoman"/>
      <w:lvlText w:val="%6."/>
      <w:lvlJc w:val="right"/>
      <w:pPr>
        <w:ind w:left="3402" w:firstLine="0"/>
      </w:pPr>
      <w:rPr>
        <w:rFonts w:hint="default"/>
      </w:rPr>
    </w:lvl>
    <w:lvl w:ilvl="6">
      <w:start w:val="1"/>
      <w:numFmt w:val="decimal"/>
      <w:lvlText w:val="%7."/>
      <w:lvlJc w:val="left"/>
      <w:pPr>
        <w:ind w:left="3969" w:firstLine="0"/>
      </w:pPr>
      <w:rPr>
        <w:rFonts w:hint="default"/>
      </w:rPr>
    </w:lvl>
    <w:lvl w:ilvl="7">
      <w:start w:val="1"/>
      <w:numFmt w:val="lowerLetter"/>
      <w:lvlText w:val="%8."/>
      <w:lvlJc w:val="left"/>
      <w:pPr>
        <w:ind w:left="4536" w:firstLine="0"/>
      </w:pPr>
      <w:rPr>
        <w:rFonts w:hint="default"/>
      </w:rPr>
    </w:lvl>
    <w:lvl w:ilvl="8">
      <w:start w:val="1"/>
      <w:numFmt w:val="lowerRoman"/>
      <w:lvlText w:val="%9."/>
      <w:lvlJc w:val="right"/>
      <w:pPr>
        <w:ind w:left="5103" w:firstLine="0"/>
      </w:pPr>
      <w:rPr>
        <w:rFonts w:hint="default"/>
      </w:rPr>
    </w:lvl>
  </w:abstractNum>
  <w:abstractNum w:abstractNumId="12" w15:restartNumberingAfterBreak="0">
    <w:nsid w:val="30B24806"/>
    <w:multiLevelType w:val="hybridMultilevel"/>
    <w:tmpl w:val="9CCA807E"/>
    <w:lvl w:ilvl="0" w:tplc="581EFBE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B793EA6"/>
    <w:multiLevelType w:val="multilevel"/>
    <w:tmpl w:val="1F788736"/>
    <w:lvl w:ilvl="0">
      <w:start w:val="1"/>
      <w:numFmt w:val="upperRoman"/>
      <w:pStyle w:val="Petitvroky"/>
      <w:lvlText w:val="%1."/>
      <w:lvlJc w:val="left"/>
      <w:pPr>
        <w:tabs>
          <w:tab w:val="num" w:pos="1134"/>
        </w:tabs>
        <w:ind w:left="567" w:hanging="567"/>
      </w:pPr>
      <w:rPr>
        <w:rFonts w:hint="default"/>
        <w:b/>
        <w:i w:val="0"/>
      </w:rPr>
    </w:lvl>
    <w:lvl w:ilvl="1">
      <w:start w:val="1"/>
      <w:numFmt w:val="lowerLetter"/>
      <w:lvlText w:val="%2."/>
      <w:lvlJc w:val="left"/>
      <w:pPr>
        <w:ind w:left="1647" w:hanging="360"/>
      </w:pPr>
      <w:rPr>
        <w:rFonts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14" w15:restartNumberingAfterBreak="0">
    <w:nsid w:val="415B715E"/>
    <w:multiLevelType w:val="multilevel"/>
    <w:tmpl w:val="69D6A9B8"/>
    <w:lvl w:ilvl="0">
      <w:start w:val="3"/>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bullet"/>
      <w:lvlText w:val=""/>
      <w:lvlJc w:val="left"/>
      <w:pPr>
        <w:ind w:left="1440" w:hanging="720"/>
      </w:pPr>
      <w:rPr>
        <w:rFonts w:ascii="Symbol" w:hAnsi="Symbol" w:hint="default"/>
        <w:i w:val="0"/>
        <w:iCs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52D15F3"/>
    <w:multiLevelType w:val="multilevel"/>
    <w:tmpl w:val="2F484A04"/>
    <w:lvl w:ilvl="0">
      <w:start w:val="1"/>
      <w:numFmt w:val="decimal"/>
      <w:pStyle w:val="Smluvnstrany123"/>
      <w:lvlText w:val="(%1)"/>
      <w:lvlJc w:val="left"/>
      <w:pPr>
        <w:tabs>
          <w:tab w:val="num" w:pos="567"/>
        </w:tabs>
        <w:ind w:left="567" w:hanging="567"/>
      </w:pPr>
      <w:rPr>
        <w:rFonts w:hint="default"/>
        <w:b/>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5BE4378"/>
    <w:multiLevelType w:val="multilevel"/>
    <w:tmpl w:val="AD482C2A"/>
    <w:lvl w:ilvl="0">
      <w:start w:val="1"/>
      <w:numFmt w:val="decimal"/>
      <w:pStyle w:val="Nadpis1"/>
      <w:lvlText w:val="%1."/>
      <w:lvlJc w:val="left"/>
      <w:pPr>
        <w:ind w:left="432" w:hanging="432"/>
      </w:pPr>
      <w:rPr>
        <w:rFonts w:hint="default"/>
      </w:rPr>
    </w:lvl>
    <w:lvl w:ilvl="1">
      <w:start w:val="1"/>
      <w:numFmt w:val="decimal"/>
      <w:pStyle w:val="SoD1"/>
      <w:lvlText w:val="%1.%2"/>
      <w:lvlJc w:val="left"/>
      <w:pPr>
        <w:ind w:left="567" w:hanging="567"/>
      </w:pPr>
      <w:rPr>
        <w:rFonts w:hint="default"/>
      </w:rPr>
    </w:lvl>
    <w:lvl w:ilvl="2">
      <w:start w:val="1"/>
      <w:numFmt w:val="decimal"/>
      <w:pStyle w:val="SoD2"/>
      <w:lvlText w:val="%1.%2.%3"/>
      <w:lvlJc w:val="left"/>
      <w:pPr>
        <w:ind w:left="794" w:hanging="794"/>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4C6C0431"/>
    <w:multiLevelType w:val="multilevel"/>
    <w:tmpl w:val="F72ACB32"/>
    <w:lvl w:ilvl="0">
      <w:start w:val="1"/>
      <w:numFmt w:val="decimal"/>
      <w:pStyle w:val="PrvnrovesmlouvyNadpis"/>
      <w:lvlText w:val="%1."/>
      <w:lvlJc w:val="left"/>
      <w:pPr>
        <w:tabs>
          <w:tab w:val="num" w:pos="567"/>
        </w:tabs>
        <w:ind w:left="397" w:hanging="397"/>
      </w:pPr>
      <w:rPr>
        <w:rFonts w:hint="default"/>
        <w:b/>
        <w:i w:val="0"/>
      </w:rPr>
    </w:lvl>
    <w:lvl w:ilvl="1">
      <w:start w:val="1"/>
      <w:numFmt w:val="decimal"/>
      <w:pStyle w:val="Druhrovesmlouvy"/>
      <w:lvlText w:val="%1.%2"/>
      <w:lvlJc w:val="left"/>
      <w:pPr>
        <w:tabs>
          <w:tab w:val="num" w:pos="1731"/>
        </w:tabs>
        <w:ind w:left="1134" w:hanging="737"/>
      </w:pPr>
      <w:rPr>
        <w:rFonts w:hint="default"/>
      </w:rPr>
    </w:lvl>
    <w:lvl w:ilvl="2">
      <w:start w:val="1"/>
      <w:numFmt w:val="decimal"/>
      <w:pStyle w:val="Tetrovesmlouvy"/>
      <w:lvlText w:val="%1.%2.%3"/>
      <w:lvlJc w:val="left"/>
      <w:pPr>
        <w:tabs>
          <w:tab w:val="num" w:pos="1022"/>
        </w:tabs>
        <w:ind w:left="1134" w:hanging="737"/>
      </w:pPr>
      <w:rPr>
        <w:rFonts w:hint="default"/>
      </w:rPr>
    </w:lvl>
    <w:lvl w:ilvl="3">
      <w:start w:val="1"/>
      <w:numFmt w:val="decimal"/>
      <w:pStyle w:val="tvrtrovesmlouvy"/>
      <w:lvlText w:val="%1.%2.%3.%4"/>
      <w:lvlJc w:val="left"/>
      <w:pPr>
        <w:tabs>
          <w:tab w:val="num" w:pos="1985"/>
        </w:tabs>
        <w:ind w:left="1985" w:hanging="851"/>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8" w15:restartNumberingAfterBreak="0">
    <w:nsid w:val="59630133"/>
    <w:multiLevelType w:val="hybridMultilevel"/>
    <w:tmpl w:val="4790D748"/>
    <w:lvl w:ilvl="0" w:tplc="04050001">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9" w15:restartNumberingAfterBreak="0">
    <w:nsid w:val="62912EA5"/>
    <w:multiLevelType w:val="multilevel"/>
    <w:tmpl w:val="8244CA8C"/>
    <w:lvl w:ilvl="0">
      <w:start w:val="1"/>
      <w:numFmt w:val="decimal"/>
      <w:pStyle w:val="Prvnrove"/>
      <w:lvlText w:val="%1."/>
      <w:lvlJc w:val="left"/>
      <w:pPr>
        <w:ind w:left="1063"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vertAlign w:val="baseline"/>
        <w:em w:val="none"/>
      </w:rPr>
    </w:lvl>
    <w:lvl w:ilvl="1">
      <w:start w:val="1"/>
      <w:numFmt w:val="decimal"/>
      <w:pStyle w:val="Druhrove1"/>
      <w:lvlText w:val="%1.%2."/>
      <w:lvlJc w:val="left"/>
      <w:pPr>
        <w:ind w:left="2695" w:hanging="432"/>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Tetrove"/>
      <w:lvlText w:val="%1.%2.%3."/>
      <w:lvlJc w:val="left"/>
      <w:pPr>
        <w:ind w:left="1661" w:hanging="504"/>
      </w:pPr>
      <w:rPr>
        <w:b w:val="0"/>
      </w:rPr>
    </w:lvl>
    <w:lvl w:ilvl="3">
      <w:start w:val="1"/>
      <w:numFmt w:val="decimal"/>
      <w:lvlText w:val="%1.%2.%3.%4."/>
      <w:lvlJc w:val="left"/>
      <w:pPr>
        <w:ind w:left="2431" w:hanging="648"/>
      </w:pPr>
    </w:lvl>
    <w:lvl w:ilvl="4">
      <w:start w:val="1"/>
      <w:numFmt w:val="decimal"/>
      <w:lvlText w:val="%1.%2.%3.%4.%5."/>
      <w:lvlJc w:val="left"/>
      <w:pPr>
        <w:ind w:left="2935" w:hanging="792"/>
      </w:pPr>
    </w:lvl>
    <w:lvl w:ilvl="5">
      <w:start w:val="1"/>
      <w:numFmt w:val="decimal"/>
      <w:lvlText w:val="%1.%2.%3.%4.%5.%6."/>
      <w:lvlJc w:val="left"/>
      <w:pPr>
        <w:ind w:left="3439" w:hanging="936"/>
      </w:pPr>
    </w:lvl>
    <w:lvl w:ilvl="6">
      <w:start w:val="1"/>
      <w:numFmt w:val="decimal"/>
      <w:lvlText w:val="%1.%2.%3.%4.%5.%6.%7."/>
      <w:lvlJc w:val="left"/>
      <w:pPr>
        <w:ind w:left="3943" w:hanging="1080"/>
      </w:pPr>
    </w:lvl>
    <w:lvl w:ilvl="7">
      <w:start w:val="1"/>
      <w:numFmt w:val="decimal"/>
      <w:lvlText w:val="%1.%2.%3.%4.%5.%6.%7.%8."/>
      <w:lvlJc w:val="left"/>
      <w:pPr>
        <w:ind w:left="4447" w:hanging="1224"/>
      </w:pPr>
    </w:lvl>
    <w:lvl w:ilvl="8">
      <w:start w:val="1"/>
      <w:numFmt w:val="decimal"/>
      <w:lvlText w:val="%1.%2.%3.%4.%5.%6.%7.%8.%9."/>
      <w:lvlJc w:val="left"/>
      <w:pPr>
        <w:ind w:left="5023" w:hanging="1440"/>
      </w:pPr>
    </w:lvl>
  </w:abstractNum>
  <w:abstractNum w:abstractNumId="20" w15:restartNumberingAfterBreak="0">
    <w:nsid w:val="68780171"/>
    <w:multiLevelType w:val="singleLevel"/>
    <w:tmpl w:val="D8F49628"/>
    <w:lvl w:ilvl="0">
      <w:start w:val="1"/>
      <w:numFmt w:val="bullet"/>
      <w:pStyle w:val="odrka"/>
      <w:lvlText w:val=""/>
      <w:lvlJc w:val="left"/>
      <w:pPr>
        <w:tabs>
          <w:tab w:val="num" w:pos="360"/>
        </w:tabs>
        <w:ind w:left="284" w:hanging="284"/>
      </w:pPr>
      <w:rPr>
        <w:rFonts w:ascii="Symbol" w:hAnsi="Symbol" w:hint="default"/>
      </w:rPr>
    </w:lvl>
  </w:abstractNum>
  <w:abstractNum w:abstractNumId="21" w15:restartNumberingAfterBreak="0">
    <w:nsid w:val="7C047115"/>
    <w:multiLevelType w:val="hybridMultilevel"/>
    <w:tmpl w:val="E5686F46"/>
    <w:lvl w:ilvl="0" w:tplc="47D2DA34">
      <w:numFmt w:val="bullet"/>
      <w:pStyle w:val="Seznam-"/>
      <w:lvlText w:val="-"/>
      <w:lvlJc w:val="left"/>
      <w:pPr>
        <w:ind w:left="927" w:hanging="360"/>
      </w:pPr>
      <w:rPr>
        <w:rFonts w:ascii="Times New Roman" w:hAnsi="Times New Roman" w:cs="Times New Roman" w:hint="default"/>
      </w:rPr>
    </w:lvl>
    <w:lvl w:ilvl="1" w:tplc="77F45092" w:tentative="1">
      <w:start w:val="1"/>
      <w:numFmt w:val="bullet"/>
      <w:lvlText w:val="o"/>
      <w:lvlJc w:val="left"/>
      <w:pPr>
        <w:ind w:left="1647" w:hanging="360"/>
      </w:pPr>
      <w:rPr>
        <w:rFonts w:ascii="Courier New" w:hAnsi="Courier New" w:cs="Courier New" w:hint="default"/>
      </w:rPr>
    </w:lvl>
    <w:lvl w:ilvl="2" w:tplc="5582F44A" w:tentative="1">
      <w:start w:val="1"/>
      <w:numFmt w:val="bullet"/>
      <w:lvlText w:val=""/>
      <w:lvlJc w:val="left"/>
      <w:pPr>
        <w:ind w:left="2367" w:hanging="360"/>
      </w:pPr>
      <w:rPr>
        <w:rFonts w:ascii="Wingdings" w:hAnsi="Wingdings" w:hint="default"/>
      </w:rPr>
    </w:lvl>
    <w:lvl w:ilvl="3" w:tplc="5106D1EE" w:tentative="1">
      <w:start w:val="1"/>
      <w:numFmt w:val="bullet"/>
      <w:lvlText w:val=""/>
      <w:lvlJc w:val="left"/>
      <w:pPr>
        <w:ind w:left="3087" w:hanging="360"/>
      </w:pPr>
      <w:rPr>
        <w:rFonts w:ascii="Symbol" w:hAnsi="Symbol" w:hint="default"/>
      </w:rPr>
    </w:lvl>
    <w:lvl w:ilvl="4" w:tplc="4F72578C" w:tentative="1">
      <w:start w:val="1"/>
      <w:numFmt w:val="bullet"/>
      <w:lvlText w:val="o"/>
      <w:lvlJc w:val="left"/>
      <w:pPr>
        <w:ind w:left="3807" w:hanging="360"/>
      </w:pPr>
      <w:rPr>
        <w:rFonts w:ascii="Courier New" w:hAnsi="Courier New" w:cs="Courier New" w:hint="default"/>
      </w:rPr>
    </w:lvl>
    <w:lvl w:ilvl="5" w:tplc="1D801A8E" w:tentative="1">
      <w:start w:val="1"/>
      <w:numFmt w:val="bullet"/>
      <w:lvlText w:val=""/>
      <w:lvlJc w:val="left"/>
      <w:pPr>
        <w:ind w:left="4527" w:hanging="360"/>
      </w:pPr>
      <w:rPr>
        <w:rFonts w:ascii="Wingdings" w:hAnsi="Wingdings" w:hint="default"/>
      </w:rPr>
    </w:lvl>
    <w:lvl w:ilvl="6" w:tplc="03E60094" w:tentative="1">
      <w:start w:val="1"/>
      <w:numFmt w:val="bullet"/>
      <w:lvlText w:val=""/>
      <w:lvlJc w:val="left"/>
      <w:pPr>
        <w:ind w:left="5247" w:hanging="360"/>
      </w:pPr>
      <w:rPr>
        <w:rFonts w:ascii="Symbol" w:hAnsi="Symbol" w:hint="default"/>
      </w:rPr>
    </w:lvl>
    <w:lvl w:ilvl="7" w:tplc="9CA25ECA" w:tentative="1">
      <w:start w:val="1"/>
      <w:numFmt w:val="bullet"/>
      <w:lvlText w:val="o"/>
      <w:lvlJc w:val="left"/>
      <w:pPr>
        <w:ind w:left="5967" w:hanging="360"/>
      </w:pPr>
      <w:rPr>
        <w:rFonts w:ascii="Courier New" w:hAnsi="Courier New" w:cs="Courier New" w:hint="default"/>
      </w:rPr>
    </w:lvl>
    <w:lvl w:ilvl="8" w:tplc="DDACAC20" w:tentative="1">
      <w:start w:val="1"/>
      <w:numFmt w:val="bullet"/>
      <w:lvlText w:val=""/>
      <w:lvlJc w:val="left"/>
      <w:pPr>
        <w:ind w:left="6687" w:hanging="360"/>
      </w:pPr>
      <w:rPr>
        <w:rFonts w:ascii="Wingdings" w:hAnsi="Wingdings" w:hint="default"/>
      </w:rPr>
    </w:lvl>
  </w:abstractNum>
  <w:num w:numId="1" w16cid:durableId="359820238">
    <w:abstractNumId w:val="20"/>
  </w:num>
  <w:num w:numId="2" w16cid:durableId="1350177777">
    <w:abstractNumId w:val="2"/>
  </w:num>
  <w:num w:numId="3" w16cid:durableId="2091150156">
    <w:abstractNumId w:val="14"/>
  </w:num>
  <w:num w:numId="4" w16cid:durableId="327056303">
    <w:abstractNumId w:val="18"/>
  </w:num>
  <w:num w:numId="5" w16cid:durableId="96295618">
    <w:abstractNumId w:val="7"/>
  </w:num>
  <w:num w:numId="6" w16cid:durableId="1340813981">
    <w:abstractNumId w:val="10"/>
  </w:num>
  <w:num w:numId="7" w16cid:durableId="885482465">
    <w:abstractNumId w:val="12"/>
  </w:num>
  <w:num w:numId="8" w16cid:durableId="1535339724">
    <w:abstractNumId w:val="15"/>
  </w:num>
  <w:num w:numId="9" w16cid:durableId="1528178295">
    <w:abstractNumId w:val="8"/>
  </w:num>
  <w:num w:numId="10" w16cid:durableId="2146387660">
    <w:abstractNumId w:val="16"/>
  </w:num>
  <w:num w:numId="11" w16cid:durableId="2054886820">
    <w:abstractNumId w:val="5"/>
  </w:num>
  <w:num w:numId="12" w16cid:durableId="2086411975">
    <w:abstractNumId w:val="13"/>
  </w:num>
  <w:num w:numId="13" w16cid:durableId="2115981841">
    <w:abstractNumId w:val="17"/>
  </w:num>
  <w:num w:numId="14" w16cid:durableId="1878619177">
    <w:abstractNumId w:val="9"/>
  </w:num>
  <w:num w:numId="15" w16cid:durableId="5597521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01851132">
    <w:abstractNumId w:val="11"/>
  </w:num>
  <w:num w:numId="17" w16cid:durableId="652683379">
    <w:abstractNumId w:val="21"/>
  </w:num>
  <w:num w:numId="18" w16cid:durableId="1421826125">
    <w:abstractNumId w:val="19"/>
  </w:num>
  <w:num w:numId="19" w16cid:durableId="1982609937">
    <w:abstractNumId w:val="6"/>
  </w:num>
  <w:num w:numId="20" w16cid:durableId="2051567106">
    <w:abstractNumId w:val="0"/>
  </w:num>
  <w:num w:numId="21" w16cid:durableId="1652444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04335798">
    <w:abstractNumId w:val="17"/>
    <w:lvlOverride w:ilvl="0">
      <w:startOverride w:val="5"/>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37046159">
    <w:abstractNumId w:val="3"/>
  </w:num>
  <w:num w:numId="24" w16cid:durableId="5141994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93024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08949379">
    <w:abstractNumId w:val="4"/>
  </w:num>
  <w:num w:numId="27" w16cid:durableId="1709448950">
    <w:abstractNumId w:val="17"/>
    <w:lvlOverride w:ilvl="0">
      <w:startOverride w:val="9"/>
    </w:lvlOverride>
    <w:lvlOverride w:ilvl="1">
      <w:startOverride w:val="5"/>
    </w:lvlOverride>
    <w:lvlOverride w:ilvl="2">
      <w:startOverride w:val="5"/>
    </w:lvlOverride>
  </w:num>
  <w:num w:numId="28" w16cid:durableId="392390783">
    <w:abstractNumId w:val="17"/>
    <w:lvlOverride w:ilvl="0">
      <w:startOverride w:val="9"/>
    </w:lvlOverride>
    <w:lvlOverride w:ilvl="1">
      <w:startOverride w:val="7"/>
    </w:lvlOverride>
    <w:lvlOverride w:ilvl="2">
      <w:startOverride w:val="2"/>
    </w:lvlOverride>
  </w:num>
  <w:num w:numId="29" w16cid:durableId="1202598341">
    <w:abstractNumId w:val="17"/>
    <w:lvlOverride w:ilvl="0">
      <w:lvl w:ilvl="0">
        <w:start w:val="1"/>
        <w:numFmt w:val="decimal"/>
        <w:pStyle w:val="PrvnrovesmlouvyNadpis"/>
        <w:lvlText w:val="%1."/>
        <w:lvlJc w:val="left"/>
        <w:pPr>
          <w:tabs>
            <w:tab w:val="num" w:pos="567"/>
          </w:tabs>
          <w:ind w:left="567" w:hanging="567"/>
        </w:pPr>
        <w:rPr>
          <w:rFonts w:hint="default"/>
          <w:b/>
          <w:i w:val="0"/>
        </w:rPr>
      </w:lvl>
    </w:lvlOverride>
    <w:lvlOverride w:ilvl="1">
      <w:lvl w:ilvl="1">
        <w:start w:val="1"/>
        <w:numFmt w:val="decimal"/>
        <w:pStyle w:val="Druhrovesmlouvy"/>
        <w:lvlText w:val="%1.%2"/>
        <w:lvlJc w:val="left"/>
        <w:pPr>
          <w:tabs>
            <w:tab w:val="num" w:pos="1277"/>
          </w:tabs>
          <w:ind w:left="1277" w:hanging="567"/>
        </w:pPr>
        <w:rPr>
          <w:rFonts w:hint="default"/>
        </w:rPr>
      </w:lvl>
    </w:lvlOverride>
    <w:lvlOverride w:ilvl="2">
      <w:lvl w:ilvl="2">
        <w:start w:val="1"/>
        <w:numFmt w:val="decimal"/>
        <w:pStyle w:val="Tetrovesmlouvy"/>
        <w:lvlText w:val="%1.%2.%3"/>
        <w:lvlJc w:val="left"/>
        <w:pPr>
          <w:tabs>
            <w:tab w:val="num" w:pos="1135"/>
          </w:tabs>
          <w:ind w:left="1135" w:hanging="567"/>
        </w:pPr>
        <w:rPr>
          <w:rFonts w:hint="default"/>
        </w:rPr>
      </w:lvl>
    </w:lvlOverride>
    <w:lvlOverride w:ilvl="3">
      <w:lvl w:ilvl="3">
        <w:start w:val="1"/>
        <w:numFmt w:val="decimal"/>
        <w:pStyle w:val="tvrtrovesmlouvy"/>
        <w:lvlText w:val="%1.%2.%3.%4"/>
        <w:lvlJc w:val="left"/>
        <w:pPr>
          <w:tabs>
            <w:tab w:val="num" w:pos="1985"/>
          </w:tabs>
          <w:ind w:left="1985" w:hanging="851"/>
        </w:pPr>
        <w:rPr>
          <w:rFonts w:hint="default"/>
        </w:rPr>
      </w:lvl>
    </w:lvlOverride>
    <w:lvlOverride w:ilvl="4">
      <w:lvl w:ilvl="4">
        <w:start w:val="1"/>
        <w:numFmt w:val="lowerLetter"/>
        <w:lvlText w:val="%5."/>
        <w:lvlJc w:val="left"/>
        <w:pPr>
          <w:tabs>
            <w:tab w:val="num" w:pos="2835"/>
          </w:tabs>
          <w:ind w:left="2835" w:hanging="567"/>
        </w:pPr>
        <w:rPr>
          <w:rFonts w:hint="default"/>
        </w:rPr>
      </w:lvl>
    </w:lvlOverride>
    <w:lvlOverride w:ilvl="5">
      <w:lvl w:ilvl="5">
        <w:start w:val="1"/>
        <w:numFmt w:val="lowerRoman"/>
        <w:lvlText w:val="%6."/>
        <w:lvlJc w:val="right"/>
        <w:pPr>
          <w:tabs>
            <w:tab w:val="num" w:pos="3402"/>
          </w:tabs>
          <w:ind w:left="3402" w:hanging="567"/>
        </w:pPr>
        <w:rPr>
          <w:rFonts w:hint="default"/>
        </w:rPr>
      </w:lvl>
    </w:lvlOverride>
    <w:lvlOverride w:ilvl="6">
      <w:lvl w:ilvl="6">
        <w:start w:val="1"/>
        <w:numFmt w:val="decimal"/>
        <w:lvlText w:val="%7."/>
        <w:lvlJc w:val="left"/>
        <w:pPr>
          <w:tabs>
            <w:tab w:val="num" w:pos="3969"/>
          </w:tabs>
          <w:ind w:left="3969" w:hanging="567"/>
        </w:pPr>
        <w:rPr>
          <w:rFonts w:hint="default"/>
        </w:rPr>
      </w:lvl>
    </w:lvlOverride>
    <w:lvlOverride w:ilvl="7">
      <w:lvl w:ilvl="7">
        <w:start w:val="1"/>
        <w:numFmt w:val="lowerLetter"/>
        <w:lvlText w:val="%8."/>
        <w:lvlJc w:val="left"/>
        <w:pPr>
          <w:tabs>
            <w:tab w:val="num" w:pos="4536"/>
          </w:tabs>
          <w:ind w:left="4536" w:hanging="567"/>
        </w:pPr>
        <w:rPr>
          <w:rFonts w:hint="default"/>
        </w:rPr>
      </w:lvl>
    </w:lvlOverride>
    <w:lvlOverride w:ilvl="8">
      <w:lvl w:ilvl="8">
        <w:start w:val="1"/>
        <w:numFmt w:val="lowerRoman"/>
        <w:lvlText w:val="%9."/>
        <w:lvlJc w:val="right"/>
        <w:pPr>
          <w:tabs>
            <w:tab w:val="num" w:pos="5103"/>
          </w:tabs>
          <w:ind w:left="5103" w:hanging="567"/>
        </w:pPr>
        <w:rPr>
          <w:rFonts w:hint="default"/>
        </w:rPr>
      </w:lvl>
    </w:lvlOverride>
  </w:num>
  <w:num w:numId="30" w16cid:durableId="1972973104">
    <w:abstractNumId w:val="17"/>
    <w:lvlOverride w:ilvl="0">
      <w:lvl w:ilvl="0">
        <w:start w:val="1"/>
        <w:numFmt w:val="decimal"/>
        <w:pStyle w:val="PrvnrovesmlouvyNadpis"/>
        <w:lvlText w:val="%1."/>
        <w:lvlJc w:val="left"/>
        <w:pPr>
          <w:tabs>
            <w:tab w:val="num" w:pos="567"/>
          </w:tabs>
          <w:ind w:left="397" w:hanging="397"/>
        </w:pPr>
        <w:rPr>
          <w:rFonts w:hint="default"/>
          <w:b/>
          <w:i w:val="0"/>
        </w:rPr>
      </w:lvl>
    </w:lvlOverride>
    <w:lvlOverride w:ilvl="1">
      <w:lvl w:ilvl="1">
        <w:start w:val="1"/>
        <w:numFmt w:val="decimal"/>
        <w:pStyle w:val="Druhrovesmlouvy"/>
        <w:lvlText w:val="%1.%2"/>
        <w:lvlJc w:val="left"/>
        <w:pPr>
          <w:tabs>
            <w:tab w:val="num" w:pos="1277"/>
          </w:tabs>
          <w:ind w:left="397" w:firstLine="313"/>
        </w:pPr>
        <w:rPr>
          <w:rFonts w:hint="default"/>
        </w:rPr>
      </w:lvl>
    </w:lvlOverride>
    <w:lvlOverride w:ilvl="2">
      <w:lvl w:ilvl="2">
        <w:start w:val="1"/>
        <w:numFmt w:val="decimal"/>
        <w:pStyle w:val="Tetrovesmlouvy"/>
        <w:lvlText w:val="%1.%2.%3"/>
        <w:lvlJc w:val="left"/>
        <w:pPr>
          <w:tabs>
            <w:tab w:val="num" w:pos="1135"/>
          </w:tabs>
          <w:ind w:left="1135" w:hanging="567"/>
        </w:pPr>
        <w:rPr>
          <w:rFonts w:hint="default"/>
        </w:rPr>
      </w:lvl>
    </w:lvlOverride>
    <w:lvlOverride w:ilvl="3">
      <w:lvl w:ilvl="3">
        <w:start w:val="1"/>
        <w:numFmt w:val="decimal"/>
        <w:pStyle w:val="tvrtrovesmlouvy"/>
        <w:lvlText w:val="%1.%2.%3.%4"/>
        <w:lvlJc w:val="left"/>
        <w:pPr>
          <w:tabs>
            <w:tab w:val="num" w:pos="1985"/>
          </w:tabs>
          <w:ind w:left="1985" w:hanging="851"/>
        </w:pPr>
        <w:rPr>
          <w:rFonts w:hint="default"/>
        </w:rPr>
      </w:lvl>
    </w:lvlOverride>
    <w:lvlOverride w:ilvl="4">
      <w:lvl w:ilvl="4">
        <w:start w:val="1"/>
        <w:numFmt w:val="lowerLetter"/>
        <w:lvlText w:val="%5."/>
        <w:lvlJc w:val="left"/>
        <w:pPr>
          <w:tabs>
            <w:tab w:val="num" w:pos="2835"/>
          </w:tabs>
          <w:ind w:left="2835" w:hanging="567"/>
        </w:pPr>
        <w:rPr>
          <w:rFonts w:hint="default"/>
        </w:rPr>
      </w:lvl>
    </w:lvlOverride>
    <w:lvlOverride w:ilvl="5">
      <w:lvl w:ilvl="5">
        <w:start w:val="1"/>
        <w:numFmt w:val="lowerRoman"/>
        <w:lvlText w:val="%6."/>
        <w:lvlJc w:val="right"/>
        <w:pPr>
          <w:tabs>
            <w:tab w:val="num" w:pos="3402"/>
          </w:tabs>
          <w:ind w:left="3402" w:hanging="567"/>
        </w:pPr>
        <w:rPr>
          <w:rFonts w:hint="default"/>
        </w:rPr>
      </w:lvl>
    </w:lvlOverride>
    <w:lvlOverride w:ilvl="6">
      <w:lvl w:ilvl="6">
        <w:start w:val="1"/>
        <w:numFmt w:val="decimal"/>
        <w:lvlText w:val="%7."/>
        <w:lvlJc w:val="left"/>
        <w:pPr>
          <w:tabs>
            <w:tab w:val="num" w:pos="3969"/>
          </w:tabs>
          <w:ind w:left="3969" w:hanging="567"/>
        </w:pPr>
        <w:rPr>
          <w:rFonts w:hint="default"/>
        </w:rPr>
      </w:lvl>
    </w:lvlOverride>
    <w:lvlOverride w:ilvl="7">
      <w:lvl w:ilvl="7">
        <w:start w:val="1"/>
        <w:numFmt w:val="lowerLetter"/>
        <w:lvlText w:val="%8."/>
        <w:lvlJc w:val="left"/>
        <w:pPr>
          <w:tabs>
            <w:tab w:val="num" w:pos="4536"/>
          </w:tabs>
          <w:ind w:left="4536" w:hanging="567"/>
        </w:pPr>
        <w:rPr>
          <w:rFonts w:hint="default"/>
        </w:rPr>
      </w:lvl>
    </w:lvlOverride>
    <w:lvlOverride w:ilvl="8">
      <w:lvl w:ilvl="8">
        <w:start w:val="1"/>
        <w:numFmt w:val="lowerRoman"/>
        <w:lvlText w:val="%9."/>
        <w:lvlJc w:val="right"/>
        <w:pPr>
          <w:tabs>
            <w:tab w:val="num" w:pos="5103"/>
          </w:tabs>
          <w:ind w:left="5103" w:hanging="567"/>
        </w:pPr>
        <w:rPr>
          <w:rFonts w:hint="default"/>
        </w:rPr>
      </w:lvl>
    </w:lvlOverride>
  </w:num>
  <w:num w:numId="31" w16cid:durableId="1330525541">
    <w:abstractNumId w:val="17"/>
    <w:lvlOverride w:ilvl="0">
      <w:lvl w:ilvl="0">
        <w:start w:val="1"/>
        <w:numFmt w:val="decimal"/>
        <w:pStyle w:val="PrvnrovesmlouvyNadpis"/>
        <w:lvlText w:val="%1."/>
        <w:lvlJc w:val="left"/>
        <w:pPr>
          <w:tabs>
            <w:tab w:val="num" w:pos="567"/>
          </w:tabs>
          <w:ind w:left="397" w:hanging="397"/>
        </w:pPr>
        <w:rPr>
          <w:rFonts w:hint="default"/>
          <w:b/>
          <w:i w:val="0"/>
        </w:rPr>
      </w:lvl>
    </w:lvlOverride>
    <w:lvlOverride w:ilvl="1">
      <w:lvl w:ilvl="1">
        <w:start w:val="1"/>
        <w:numFmt w:val="decimal"/>
        <w:pStyle w:val="Druhrovesmlouvy"/>
        <w:lvlText w:val="%1.%2"/>
        <w:lvlJc w:val="left"/>
        <w:pPr>
          <w:tabs>
            <w:tab w:val="num" w:pos="1277"/>
          </w:tabs>
          <w:ind w:left="680" w:hanging="283"/>
        </w:pPr>
        <w:rPr>
          <w:rFonts w:hint="default"/>
        </w:rPr>
      </w:lvl>
    </w:lvlOverride>
    <w:lvlOverride w:ilvl="2">
      <w:lvl w:ilvl="2">
        <w:start w:val="1"/>
        <w:numFmt w:val="decimal"/>
        <w:pStyle w:val="Tetrovesmlouvy"/>
        <w:lvlText w:val="%1.%2.%3"/>
        <w:lvlJc w:val="left"/>
        <w:pPr>
          <w:tabs>
            <w:tab w:val="num" w:pos="1135"/>
          </w:tabs>
          <w:ind w:left="1135" w:hanging="567"/>
        </w:pPr>
        <w:rPr>
          <w:rFonts w:hint="default"/>
        </w:rPr>
      </w:lvl>
    </w:lvlOverride>
    <w:lvlOverride w:ilvl="3">
      <w:lvl w:ilvl="3">
        <w:start w:val="1"/>
        <w:numFmt w:val="decimal"/>
        <w:pStyle w:val="tvrtrovesmlouvy"/>
        <w:lvlText w:val="%1.%2.%3.%4"/>
        <w:lvlJc w:val="left"/>
        <w:pPr>
          <w:tabs>
            <w:tab w:val="num" w:pos="1985"/>
          </w:tabs>
          <w:ind w:left="1985" w:hanging="851"/>
        </w:pPr>
        <w:rPr>
          <w:rFonts w:hint="default"/>
        </w:rPr>
      </w:lvl>
    </w:lvlOverride>
    <w:lvlOverride w:ilvl="4">
      <w:lvl w:ilvl="4">
        <w:start w:val="1"/>
        <w:numFmt w:val="lowerLetter"/>
        <w:lvlText w:val="%5."/>
        <w:lvlJc w:val="left"/>
        <w:pPr>
          <w:tabs>
            <w:tab w:val="num" w:pos="2835"/>
          </w:tabs>
          <w:ind w:left="2835" w:hanging="567"/>
        </w:pPr>
        <w:rPr>
          <w:rFonts w:hint="default"/>
        </w:rPr>
      </w:lvl>
    </w:lvlOverride>
    <w:lvlOverride w:ilvl="5">
      <w:lvl w:ilvl="5">
        <w:start w:val="1"/>
        <w:numFmt w:val="lowerRoman"/>
        <w:lvlText w:val="%6."/>
        <w:lvlJc w:val="right"/>
        <w:pPr>
          <w:tabs>
            <w:tab w:val="num" w:pos="3402"/>
          </w:tabs>
          <w:ind w:left="3402" w:hanging="567"/>
        </w:pPr>
        <w:rPr>
          <w:rFonts w:hint="default"/>
        </w:rPr>
      </w:lvl>
    </w:lvlOverride>
    <w:lvlOverride w:ilvl="6">
      <w:lvl w:ilvl="6">
        <w:start w:val="1"/>
        <w:numFmt w:val="decimal"/>
        <w:lvlText w:val="%7."/>
        <w:lvlJc w:val="left"/>
        <w:pPr>
          <w:tabs>
            <w:tab w:val="num" w:pos="3969"/>
          </w:tabs>
          <w:ind w:left="3969" w:hanging="567"/>
        </w:pPr>
        <w:rPr>
          <w:rFonts w:hint="default"/>
        </w:rPr>
      </w:lvl>
    </w:lvlOverride>
    <w:lvlOverride w:ilvl="7">
      <w:lvl w:ilvl="7">
        <w:start w:val="1"/>
        <w:numFmt w:val="lowerLetter"/>
        <w:lvlText w:val="%8."/>
        <w:lvlJc w:val="left"/>
        <w:pPr>
          <w:tabs>
            <w:tab w:val="num" w:pos="4536"/>
          </w:tabs>
          <w:ind w:left="4536" w:hanging="567"/>
        </w:pPr>
        <w:rPr>
          <w:rFonts w:hint="default"/>
        </w:rPr>
      </w:lvl>
    </w:lvlOverride>
    <w:lvlOverride w:ilvl="8">
      <w:lvl w:ilvl="8">
        <w:start w:val="1"/>
        <w:numFmt w:val="lowerRoman"/>
        <w:lvlText w:val="%9."/>
        <w:lvlJc w:val="right"/>
        <w:pPr>
          <w:tabs>
            <w:tab w:val="num" w:pos="5103"/>
          </w:tabs>
          <w:ind w:left="5103" w:hanging="567"/>
        </w:pPr>
        <w:rPr>
          <w:rFonts w:hint="default"/>
        </w:rPr>
      </w:lvl>
    </w:lvlOverride>
  </w:num>
  <w:num w:numId="32" w16cid:durableId="1522432586">
    <w:abstractNumId w:val="17"/>
    <w:lvlOverride w:ilvl="0">
      <w:lvl w:ilvl="0">
        <w:start w:val="1"/>
        <w:numFmt w:val="decimal"/>
        <w:pStyle w:val="PrvnrovesmlouvyNadpis"/>
        <w:lvlText w:val="%1."/>
        <w:lvlJc w:val="left"/>
        <w:pPr>
          <w:tabs>
            <w:tab w:val="num" w:pos="567"/>
          </w:tabs>
          <w:ind w:left="397" w:hanging="397"/>
        </w:pPr>
        <w:rPr>
          <w:rFonts w:hint="default"/>
          <w:b/>
          <w:i w:val="0"/>
        </w:rPr>
      </w:lvl>
    </w:lvlOverride>
    <w:lvlOverride w:ilvl="1">
      <w:lvl w:ilvl="1">
        <w:start w:val="1"/>
        <w:numFmt w:val="decimal"/>
        <w:pStyle w:val="Druhrovesmlouvy"/>
        <w:lvlText w:val="%1.%2"/>
        <w:lvlJc w:val="left"/>
        <w:pPr>
          <w:tabs>
            <w:tab w:val="num" w:pos="1277"/>
          </w:tabs>
          <w:ind w:left="907" w:hanging="510"/>
        </w:pPr>
        <w:rPr>
          <w:rFonts w:hint="default"/>
        </w:rPr>
      </w:lvl>
    </w:lvlOverride>
    <w:lvlOverride w:ilvl="2">
      <w:lvl w:ilvl="2">
        <w:start w:val="1"/>
        <w:numFmt w:val="decimal"/>
        <w:pStyle w:val="Tetrovesmlouvy"/>
        <w:lvlText w:val="%1.%2.%3"/>
        <w:lvlJc w:val="left"/>
        <w:pPr>
          <w:tabs>
            <w:tab w:val="num" w:pos="1135"/>
          </w:tabs>
          <w:ind w:left="1135" w:hanging="567"/>
        </w:pPr>
        <w:rPr>
          <w:rFonts w:hint="default"/>
        </w:rPr>
      </w:lvl>
    </w:lvlOverride>
    <w:lvlOverride w:ilvl="3">
      <w:lvl w:ilvl="3">
        <w:start w:val="1"/>
        <w:numFmt w:val="decimal"/>
        <w:pStyle w:val="tvrtrovesmlouvy"/>
        <w:lvlText w:val="%1.%2.%3.%4"/>
        <w:lvlJc w:val="left"/>
        <w:pPr>
          <w:tabs>
            <w:tab w:val="num" w:pos="1985"/>
          </w:tabs>
          <w:ind w:left="1985" w:hanging="851"/>
        </w:pPr>
        <w:rPr>
          <w:rFonts w:hint="default"/>
        </w:rPr>
      </w:lvl>
    </w:lvlOverride>
    <w:lvlOverride w:ilvl="4">
      <w:lvl w:ilvl="4">
        <w:start w:val="1"/>
        <w:numFmt w:val="lowerLetter"/>
        <w:lvlText w:val="%5."/>
        <w:lvlJc w:val="left"/>
        <w:pPr>
          <w:tabs>
            <w:tab w:val="num" w:pos="2835"/>
          </w:tabs>
          <w:ind w:left="2835" w:hanging="567"/>
        </w:pPr>
        <w:rPr>
          <w:rFonts w:hint="default"/>
        </w:rPr>
      </w:lvl>
    </w:lvlOverride>
    <w:lvlOverride w:ilvl="5">
      <w:lvl w:ilvl="5">
        <w:start w:val="1"/>
        <w:numFmt w:val="lowerRoman"/>
        <w:lvlText w:val="%6."/>
        <w:lvlJc w:val="right"/>
        <w:pPr>
          <w:tabs>
            <w:tab w:val="num" w:pos="3402"/>
          </w:tabs>
          <w:ind w:left="3402" w:hanging="567"/>
        </w:pPr>
        <w:rPr>
          <w:rFonts w:hint="default"/>
        </w:rPr>
      </w:lvl>
    </w:lvlOverride>
    <w:lvlOverride w:ilvl="6">
      <w:lvl w:ilvl="6">
        <w:start w:val="1"/>
        <w:numFmt w:val="decimal"/>
        <w:lvlText w:val="%7."/>
        <w:lvlJc w:val="left"/>
        <w:pPr>
          <w:tabs>
            <w:tab w:val="num" w:pos="3969"/>
          </w:tabs>
          <w:ind w:left="3969" w:hanging="567"/>
        </w:pPr>
        <w:rPr>
          <w:rFonts w:hint="default"/>
        </w:rPr>
      </w:lvl>
    </w:lvlOverride>
    <w:lvlOverride w:ilvl="7">
      <w:lvl w:ilvl="7">
        <w:start w:val="1"/>
        <w:numFmt w:val="lowerLetter"/>
        <w:lvlText w:val="%8."/>
        <w:lvlJc w:val="left"/>
        <w:pPr>
          <w:tabs>
            <w:tab w:val="num" w:pos="4536"/>
          </w:tabs>
          <w:ind w:left="4536" w:hanging="567"/>
        </w:pPr>
        <w:rPr>
          <w:rFonts w:hint="default"/>
        </w:rPr>
      </w:lvl>
    </w:lvlOverride>
    <w:lvlOverride w:ilvl="8">
      <w:lvl w:ilvl="8">
        <w:start w:val="1"/>
        <w:numFmt w:val="lowerRoman"/>
        <w:lvlText w:val="%9."/>
        <w:lvlJc w:val="right"/>
        <w:pPr>
          <w:tabs>
            <w:tab w:val="num" w:pos="5103"/>
          </w:tabs>
          <w:ind w:left="5103" w:hanging="567"/>
        </w:pPr>
        <w:rPr>
          <w:rFonts w:hint="default"/>
        </w:rPr>
      </w:lvl>
    </w:lvlOverride>
  </w:num>
  <w:num w:numId="33" w16cid:durableId="280040622">
    <w:abstractNumId w:val="6"/>
    <w:lvlOverride w:ilvl="0">
      <w:lvl w:ilvl="0">
        <w:start w:val="10"/>
        <w:numFmt w:val="decimal"/>
        <w:lvlText w:val="%1."/>
        <w:lvlJc w:val="left"/>
        <w:pPr>
          <w:ind w:left="480" w:hanging="480"/>
        </w:pPr>
        <w:rPr>
          <w:rFonts w:hint="default"/>
        </w:rPr>
      </w:lvl>
    </w:lvlOverride>
    <w:lvlOverride w:ilvl="1">
      <w:lvl w:ilvl="1">
        <w:start w:val="1"/>
        <w:numFmt w:val="decimal"/>
        <w:lvlText w:val="%1.%2."/>
        <w:lvlJc w:val="left"/>
        <w:pPr>
          <w:ind w:left="851" w:hanging="454"/>
        </w:pPr>
        <w:rPr>
          <w:rFonts w:hint="default"/>
        </w:rPr>
      </w:lvl>
    </w:lvlOverride>
    <w:lvlOverride w:ilvl="2">
      <w:lvl w:ilvl="2">
        <w:start w:val="1"/>
        <w:numFmt w:val="decimal"/>
        <w:lvlText w:val="%1.%2.%3."/>
        <w:lvlJc w:val="left"/>
        <w:pPr>
          <w:ind w:left="3604" w:hanging="720"/>
        </w:pPr>
        <w:rPr>
          <w:rFonts w:hint="default"/>
        </w:rPr>
      </w:lvl>
    </w:lvlOverride>
    <w:lvlOverride w:ilvl="3">
      <w:lvl w:ilvl="3">
        <w:start w:val="1"/>
        <w:numFmt w:val="decimal"/>
        <w:lvlText w:val="%1.%2.%3.%4."/>
        <w:lvlJc w:val="left"/>
        <w:pPr>
          <w:ind w:left="5046" w:hanging="720"/>
        </w:pPr>
        <w:rPr>
          <w:rFonts w:hint="default"/>
        </w:rPr>
      </w:lvl>
    </w:lvlOverride>
    <w:lvlOverride w:ilvl="4">
      <w:lvl w:ilvl="4">
        <w:start w:val="1"/>
        <w:numFmt w:val="decimal"/>
        <w:lvlText w:val="%1.%2.%3.%4.%5."/>
        <w:lvlJc w:val="left"/>
        <w:pPr>
          <w:ind w:left="6848" w:hanging="1080"/>
        </w:pPr>
        <w:rPr>
          <w:rFonts w:hint="default"/>
        </w:rPr>
      </w:lvl>
    </w:lvlOverride>
    <w:lvlOverride w:ilvl="5">
      <w:lvl w:ilvl="5">
        <w:start w:val="1"/>
        <w:numFmt w:val="decimal"/>
        <w:lvlText w:val="%1.%2.%3.%4.%5.%6."/>
        <w:lvlJc w:val="left"/>
        <w:pPr>
          <w:ind w:left="8290" w:hanging="1080"/>
        </w:pPr>
        <w:rPr>
          <w:rFonts w:hint="default"/>
        </w:rPr>
      </w:lvl>
    </w:lvlOverride>
    <w:lvlOverride w:ilvl="6">
      <w:lvl w:ilvl="6">
        <w:start w:val="1"/>
        <w:numFmt w:val="decimal"/>
        <w:lvlText w:val="%1.%2.%3.%4.%5.%6.%7."/>
        <w:lvlJc w:val="left"/>
        <w:pPr>
          <w:ind w:left="10092" w:hanging="1440"/>
        </w:pPr>
        <w:rPr>
          <w:rFonts w:hint="default"/>
        </w:rPr>
      </w:lvl>
    </w:lvlOverride>
    <w:lvlOverride w:ilvl="7">
      <w:lvl w:ilvl="7">
        <w:start w:val="1"/>
        <w:numFmt w:val="decimal"/>
        <w:lvlText w:val="%1.%2.%3.%4.%5.%6.%7.%8."/>
        <w:lvlJc w:val="left"/>
        <w:pPr>
          <w:ind w:left="11534" w:hanging="1440"/>
        </w:pPr>
        <w:rPr>
          <w:rFonts w:hint="default"/>
        </w:rPr>
      </w:lvl>
    </w:lvlOverride>
    <w:lvlOverride w:ilvl="8">
      <w:lvl w:ilvl="8">
        <w:start w:val="1"/>
        <w:numFmt w:val="decimal"/>
        <w:lvlText w:val="%1.%2.%3.%4.%5.%6.%7.%8.%9."/>
        <w:lvlJc w:val="left"/>
        <w:pPr>
          <w:ind w:left="13336" w:hanging="1800"/>
        </w:pPr>
        <w:rPr>
          <w:rFonts w:hint="default"/>
        </w:rPr>
      </w:lvl>
    </w:lvlOverride>
  </w:num>
  <w:num w:numId="34" w16cid:durableId="1771123271">
    <w:abstractNumId w:val="17"/>
    <w:lvlOverride w:ilvl="0">
      <w:lvl w:ilvl="0">
        <w:start w:val="1"/>
        <w:numFmt w:val="decimal"/>
        <w:pStyle w:val="PrvnrovesmlouvyNadpis"/>
        <w:lvlText w:val="%1."/>
        <w:lvlJc w:val="left"/>
        <w:pPr>
          <w:tabs>
            <w:tab w:val="num" w:pos="567"/>
          </w:tabs>
          <w:ind w:left="397" w:hanging="397"/>
        </w:pPr>
        <w:rPr>
          <w:rFonts w:hint="default"/>
          <w:b/>
          <w:i w:val="0"/>
        </w:rPr>
      </w:lvl>
    </w:lvlOverride>
    <w:lvlOverride w:ilvl="1">
      <w:lvl w:ilvl="1">
        <w:start w:val="1"/>
        <w:numFmt w:val="decimal"/>
        <w:pStyle w:val="Druhrovesmlouvy"/>
        <w:lvlText w:val="%1.%2"/>
        <w:lvlJc w:val="left"/>
        <w:pPr>
          <w:tabs>
            <w:tab w:val="num" w:pos="1277"/>
          </w:tabs>
          <w:ind w:left="964" w:hanging="567"/>
        </w:pPr>
        <w:rPr>
          <w:rFonts w:hint="default"/>
        </w:rPr>
      </w:lvl>
    </w:lvlOverride>
    <w:lvlOverride w:ilvl="2">
      <w:lvl w:ilvl="2">
        <w:start w:val="1"/>
        <w:numFmt w:val="decimal"/>
        <w:pStyle w:val="Tetrovesmlouvy"/>
        <w:lvlText w:val="%1.%2.%3"/>
        <w:lvlJc w:val="left"/>
        <w:pPr>
          <w:tabs>
            <w:tab w:val="num" w:pos="1135"/>
          </w:tabs>
          <w:ind w:left="964" w:hanging="567"/>
        </w:pPr>
        <w:rPr>
          <w:rFonts w:hint="default"/>
        </w:rPr>
      </w:lvl>
    </w:lvlOverride>
    <w:lvlOverride w:ilvl="3">
      <w:lvl w:ilvl="3">
        <w:start w:val="1"/>
        <w:numFmt w:val="decimal"/>
        <w:pStyle w:val="tvrtrovesmlouvy"/>
        <w:lvlText w:val="%1.%2.%3.%4"/>
        <w:lvlJc w:val="left"/>
        <w:pPr>
          <w:tabs>
            <w:tab w:val="num" w:pos="1985"/>
          </w:tabs>
          <w:ind w:left="1985" w:hanging="851"/>
        </w:pPr>
        <w:rPr>
          <w:rFonts w:hint="default"/>
        </w:rPr>
      </w:lvl>
    </w:lvlOverride>
    <w:lvlOverride w:ilvl="4">
      <w:lvl w:ilvl="4">
        <w:start w:val="1"/>
        <w:numFmt w:val="lowerLetter"/>
        <w:lvlText w:val="%5."/>
        <w:lvlJc w:val="left"/>
        <w:pPr>
          <w:tabs>
            <w:tab w:val="num" w:pos="2835"/>
          </w:tabs>
          <w:ind w:left="2835" w:hanging="567"/>
        </w:pPr>
        <w:rPr>
          <w:rFonts w:hint="default"/>
        </w:rPr>
      </w:lvl>
    </w:lvlOverride>
    <w:lvlOverride w:ilvl="5">
      <w:lvl w:ilvl="5">
        <w:start w:val="1"/>
        <w:numFmt w:val="lowerRoman"/>
        <w:lvlText w:val="%6."/>
        <w:lvlJc w:val="right"/>
        <w:pPr>
          <w:tabs>
            <w:tab w:val="num" w:pos="3402"/>
          </w:tabs>
          <w:ind w:left="3402" w:hanging="567"/>
        </w:pPr>
        <w:rPr>
          <w:rFonts w:hint="default"/>
        </w:rPr>
      </w:lvl>
    </w:lvlOverride>
    <w:lvlOverride w:ilvl="6">
      <w:lvl w:ilvl="6">
        <w:start w:val="1"/>
        <w:numFmt w:val="decimal"/>
        <w:lvlText w:val="%7."/>
        <w:lvlJc w:val="left"/>
        <w:pPr>
          <w:tabs>
            <w:tab w:val="num" w:pos="3969"/>
          </w:tabs>
          <w:ind w:left="3969" w:hanging="567"/>
        </w:pPr>
        <w:rPr>
          <w:rFonts w:hint="default"/>
        </w:rPr>
      </w:lvl>
    </w:lvlOverride>
    <w:lvlOverride w:ilvl="7">
      <w:lvl w:ilvl="7">
        <w:start w:val="1"/>
        <w:numFmt w:val="lowerLetter"/>
        <w:lvlText w:val="%8."/>
        <w:lvlJc w:val="left"/>
        <w:pPr>
          <w:tabs>
            <w:tab w:val="num" w:pos="4536"/>
          </w:tabs>
          <w:ind w:left="4536" w:hanging="567"/>
        </w:pPr>
        <w:rPr>
          <w:rFonts w:hint="default"/>
        </w:rPr>
      </w:lvl>
    </w:lvlOverride>
    <w:lvlOverride w:ilvl="8">
      <w:lvl w:ilvl="8">
        <w:start w:val="1"/>
        <w:numFmt w:val="lowerRoman"/>
        <w:lvlText w:val="%9."/>
        <w:lvlJc w:val="right"/>
        <w:pPr>
          <w:tabs>
            <w:tab w:val="num" w:pos="5103"/>
          </w:tabs>
          <w:ind w:left="5103" w:hanging="567"/>
        </w:pPr>
        <w:rPr>
          <w:rFonts w:hint="default"/>
        </w:rPr>
      </w:lvl>
    </w:lvlOverride>
  </w:num>
  <w:num w:numId="35" w16cid:durableId="767700301">
    <w:abstractNumId w:val="17"/>
    <w:lvlOverride w:ilvl="0">
      <w:lvl w:ilvl="0">
        <w:start w:val="1"/>
        <w:numFmt w:val="decimal"/>
        <w:pStyle w:val="PrvnrovesmlouvyNadpis"/>
        <w:lvlText w:val="%1."/>
        <w:lvlJc w:val="left"/>
        <w:pPr>
          <w:tabs>
            <w:tab w:val="num" w:pos="567"/>
          </w:tabs>
          <w:ind w:left="397" w:hanging="397"/>
        </w:pPr>
        <w:rPr>
          <w:rFonts w:hint="default"/>
          <w:b/>
          <w:i w:val="0"/>
        </w:rPr>
      </w:lvl>
    </w:lvlOverride>
    <w:lvlOverride w:ilvl="1">
      <w:lvl w:ilvl="1">
        <w:start w:val="1"/>
        <w:numFmt w:val="decimal"/>
        <w:pStyle w:val="Druhrovesmlouvy"/>
        <w:lvlText w:val="%1.%2"/>
        <w:lvlJc w:val="left"/>
        <w:pPr>
          <w:tabs>
            <w:tab w:val="num" w:pos="1731"/>
          </w:tabs>
          <w:ind w:left="964" w:hanging="567"/>
        </w:pPr>
        <w:rPr>
          <w:rFonts w:hint="default"/>
        </w:rPr>
      </w:lvl>
    </w:lvlOverride>
    <w:lvlOverride w:ilvl="2">
      <w:lvl w:ilvl="2">
        <w:start w:val="1"/>
        <w:numFmt w:val="decimal"/>
        <w:pStyle w:val="Tetrovesmlouvy"/>
        <w:lvlText w:val="%1.%2.%3"/>
        <w:lvlJc w:val="left"/>
        <w:pPr>
          <w:tabs>
            <w:tab w:val="num" w:pos="1022"/>
          </w:tabs>
          <w:ind w:left="1134" w:hanging="737"/>
        </w:pPr>
        <w:rPr>
          <w:rFonts w:hint="default"/>
        </w:rPr>
      </w:lvl>
    </w:lvlOverride>
    <w:lvlOverride w:ilvl="3">
      <w:lvl w:ilvl="3">
        <w:start w:val="1"/>
        <w:numFmt w:val="decimal"/>
        <w:pStyle w:val="tvrtrovesmlouvy"/>
        <w:lvlText w:val="%1.%2.%3.%4"/>
        <w:lvlJc w:val="left"/>
        <w:pPr>
          <w:tabs>
            <w:tab w:val="num" w:pos="1985"/>
          </w:tabs>
          <w:ind w:left="1985" w:hanging="851"/>
        </w:pPr>
        <w:rPr>
          <w:rFonts w:hint="default"/>
        </w:rPr>
      </w:lvl>
    </w:lvlOverride>
    <w:lvlOverride w:ilvl="4">
      <w:lvl w:ilvl="4">
        <w:start w:val="1"/>
        <w:numFmt w:val="lowerLetter"/>
        <w:lvlText w:val="%5."/>
        <w:lvlJc w:val="left"/>
        <w:pPr>
          <w:tabs>
            <w:tab w:val="num" w:pos="2835"/>
          </w:tabs>
          <w:ind w:left="2835" w:hanging="567"/>
        </w:pPr>
        <w:rPr>
          <w:rFonts w:hint="default"/>
        </w:rPr>
      </w:lvl>
    </w:lvlOverride>
    <w:lvlOverride w:ilvl="5">
      <w:lvl w:ilvl="5">
        <w:start w:val="1"/>
        <w:numFmt w:val="lowerRoman"/>
        <w:lvlText w:val="%6."/>
        <w:lvlJc w:val="right"/>
        <w:pPr>
          <w:tabs>
            <w:tab w:val="num" w:pos="3402"/>
          </w:tabs>
          <w:ind w:left="3402" w:hanging="567"/>
        </w:pPr>
        <w:rPr>
          <w:rFonts w:hint="default"/>
        </w:rPr>
      </w:lvl>
    </w:lvlOverride>
    <w:lvlOverride w:ilvl="6">
      <w:lvl w:ilvl="6">
        <w:start w:val="1"/>
        <w:numFmt w:val="decimal"/>
        <w:lvlText w:val="%7."/>
        <w:lvlJc w:val="left"/>
        <w:pPr>
          <w:tabs>
            <w:tab w:val="num" w:pos="3969"/>
          </w:tabs>
          <w:ind w:left="3969" w:hanging="567"/>
        </w:pPr>
        <w:rPr>
          <w:rFonts w:hint="default"/>
        </w:rPr>
      </w:lvl>
    </w:lvlOverride>
    <w:lvlOverride w:ilvl="7">
      <w:lvl w:ilvl="7">
        <w:start w:val="1"/>
        <w:numFmt w:val="lowerLetter"/>
        <w:lvlText w:val="%8."/>
        <w:lvlJc w:val="left"/>
        <w:pPr>
          <w:tabs>
            <w:tab w:val="num" w:pos="4536"/>
          </w:tabs>
          <w:ind w:left="4536" w:hanging="567"/>
        </w:pPr>
        <w:rPr>
          <w:rFonts w:hint="default"/>
        </w:rPr>
      </w:lvl>
    </w:lvlOverride>
    <w:lvlOverride w:ilvl="8">
      <w:lvl w:ilvl="8">
        <w:start w:val="1"/>
        <w:numFmt w:val="lowerRoman"/>
        <w:lvlText w:val="%9."/>
        <w:lvlJc w:val="right"/>
        <w:pPr>
          <w:tabs>
            <w:tab w:val="num" w:pos="5103"/>
          </w:tabs>
          <w:ind w:left="5103" w:hanging="567"/>
        </w:pPr>
        <w:rPr>
          <w:rFonts w:hint="default"/>
        </w:rPr>
      </w:lvl>
    </w:lvlOverride>
  </w:num>
  <w:num w:numId="36" w16cid:durableId="2117208138">
    <w:abstractNumId w:val="17"/>
    <w:lvlOverride w:ilvl="0">
      <w:lvl w:ilvl="0">
        <w:start w:val="1"/>
        <w:numFmt w:val="decimal"/>
        <w:pStyle w:val="PrvnrovesmlouvyNadpis"/>
        <w:lvlText w:val="%1."/>
        <w:lvlJc w:val="left"/>
        <w:pPr>
          <w:tabs>
            <w:tab w:val="num" w:pos="567"/>
          </w:tabs>
          <w:ind w:left="397" w:hanging="397"/>
        </w:pPr>
        <w:rPr>
          <w:rFonts w:hint="default"/>
          <w:b/>
          <w:i w:val="0"/>
        </w:rPr>
      </w:lvl>
    </w:lvlOverride>
    <w:lvlOverride w:ilvl="1">
      <w:lvl w:ilvl="1">
        <w:start w:val="1"/>
        <w:numFmt w:val="decimal"/>
        <w:pStyle w:val="Druhrovesmlouvy"/>
        <w:lvlText w:val="%1.%2"/>
        <w:lvlJc w:val="left"/>
        <w:pPr>
          <w:tabs>
            <w:tab w:val="num" w:pos="1731"/>
          </w:tabs>
          <w:ind w:left="964" w:hanging="567"/>
        </w:pPr>
        <w:rPr>
          <w:rFonts w:hint="default"/>
        </w:rPr>
      </w:lvl>
    </w:lvlOverride>
    <w:lvlOverride w:ilvl="2">
      <w:lvl w:ilvl="2">
        <w:start w:val="1"/>
        <w:numFmt w:val="decimal"/>
        <w:pStyle w:val="Tetrovesmlouvy"/>
        <w:lvlText w:val="%1.%2.%3"/>
        <w:lvlJc w:val="left"/>
        <w:pPr>
          <w:tabs>
            <w:tab w:val="num" w:pos="1022"/>
          </w:tabs>
          <w:ind w:left="1134" w:hanging="737"/>
        </w:pPr>
        <w:rPr>
          <w:rFonts w:hint="default"/>
        </w:rPr>
      </w:lvl>
    </w:lvlOverride>
    <w:lvlOverride w:ilvl="3">
      <w:lvl w:ilvl="3">
        <w:start w:val="1"/>
        <w:numFmt w:val="decimal"/>
        <w:pStyle w:val="tvrtrovesmlouvy"/>
        <w:lvlText w:val="%1.%2.%3.%4"/>
        <w:lvlJc w:val="left"/>
        <w:pPr>
          <w:tabs>
            <w:tab w:val="num" w:pos="1985"/>
          </w:tabs>
          <w:ind w:left="1985" w:hanging="851"/>
        </w:pPr>
        <w:rPr>
          <w:rFonts w:hint="default"/>
        </w:rPr>
      </w:lvl>
    </w:lvlOverride>
    <w:lvlOverride w:ilvl="4">
      <w:lvl w:ilvl="4">
        <w:start w:val="1"/>
        <w:numFmt w:val="lowerLetter"/>
        <w:lvlText w:val="%5."/>
        <w:lvlJc w:val="left"/>
        <w:pPr>
          <w:tabs>
            <w:tab w:val="num" w:pos="2835"/>
          </w:tabs>
          <w:ind w:left="2835" w:hanging="567"/>
        </w:pPr>
        <w:rPr>
          <w:rFonts w:hint="default"/>
        </w:rPr>
      </w:lvl>
    </w:lvlOverride>
    <w:lvlOverride w:ilvl="5">
      <w:lvl w:ilvl="5">
        <w:start w:val="1"/>
        <w:numFmt w:val="lowerRoman"/>
        <w:lvlText w:val="%6."/>
        <w:lvlJc w:val="right"/>
        <w:pPr>
          <w:tabs>
            <w:tab w:val="num" w:pos="3402"/>
          </w:tabs>
          <w:ind w:left="3402" w:hanging="567"/>
        </w:pPr>
        <w:rPr>
          <w:rFonts w:hint="default"/>
        </w:rPr>
      </w:lvl>
    </w:lvlOverride>
    <w:lvlOverride w:ilvl="6">
      <w:lvl w:ilvl="6">
        <w:start w:val="1"/>
        <w:numFmt w:val="decimal"/>
        <w:lvlText w:val="%7."/>
        <w:lvlJc w:val="left"/>
        <w:pPr>
          <w:tabs>
            <w:tab w:val="num" w:pos="3969"/>
          </w:tabs>
          <w:ind w:left="3969" w:hanging="567"/>
        </w:pPr>
        <w:rPr>
          <w:rFonts w:hint="default"/>
        </w:rPr>
      </w:lvl>
    </w:lvlOverride>
    <w:lvlOverride w:ilvl="7">
      <w:lvl w:ilvl="7">
        <w:start w:val="1"/>
        <w:numFmt w:val="lowerLetter"/>
        <w:lvlText w:val="%8."/>
        <w:lvlJc w:val="left"/>
        <w:pPr>
          <w:tabs>
            <w:tab w:val="num" w:pos="4536"/>
          </w:tabs>
          <w:ind w:left="4536" w:hanging="567"/>
        </w:pPr>
        <w:rPr>
          <w:rFonts w:hint="default"/>
        </w:rPr>
      </w:lvl>
    </w:lvlOverride>
    <w:lvlOverride w:ilvl="8">
      <w:lvl w:ilvl="8">
        <w:start w:val="1"/>
        <w:numFmt w:val="lowerRoman"/>
        <w:lvlText w:val="%9."/>
        <w:lvlJc w:val="right"/>
        <w:pPr>
          <w:tabs>
            <w:tab w:val="num" w:pos="5103"/>
          </w:tabs>
          <w:ind w:left="5103" w:hanging="567"/>
        </w:pPr>
        <w:rPr>
          <w:rFonts w:hint="default"/>
        </w:rPr>
      </w:lvl>
    </w:lvlOverride>
  </w:num>
  <w:num w:numId="37" w16cid:durableId="2119713988">
    <w:abstractNumId w:val="17"/>
    <w:lvlOverride w:ilvl="0">
      <w:lvl w:ilvl="0">
        <w:start w:val="1"/>
        <w:numFmt w:val="decimal"/>
        <w:pStyle w:val="PrvnrovesmlouvyNadpis"/>
        <w:lvlText w:val="%1."/>
        <w:lvlJc w:val="left"/>
        <w:pPr>
          <w:tabs>
            <w:tab w:val="num" w:pos="567"/>
          </w:tabs>
          <w:ind w:left="397" w:hanging="397"/>
        </w:pPr>
        <w:rPr>
          <w:rFonts w:hint="default"/>
          <w:b/>
          <w:i w:val="0"/>
        </w:rPr>
      </w:lvl>
    </w:lvlOverride>
    <w:lvlOverride w:ilvl="1">
      <w:lvl w:ilvl="1">
        <w:start w:val="1"/>
        <w:numFmt w:val="decimal"/>
        <w:pStyle w:val="Druhrovesmlouvy"/>
        <w:lvlText w:val="%1.%2"/>
        <w:lvlJc w:val="left"/>
        <w:pPr>
          <w:tabs>
            <w:tab w:val="num" w:pos="1731"/>
          </w:tabs>
          <w:ind w:left="1134" w:hanging="737"/>
        </w:pPr>
        <w:rPr>
          <w:rFonts w:hint="default"/>
        </w:rPr>
      </w:lvl>
    </w:lvlOverride>
    <w:lvlOverride w:ilvl="2">
      <w:lvl w:ilvl="2">
        <w:start w:val="1"/>
        <w:numFmt w:val="decimal"/>
        <w:pStyle w:val="Tetrovesmlouvy"/>
        <w:lvlText w:val="%1.%2.%3"/>
        <w:lvlJc w:val="left"/>
        <w:pPr>
          <w:tabs>
            <w:tab w:val="num" w:pos="1134"/>
          </w:tabs>
          <w:ind w:left="1134" w:hanging="737"/>
        </w:pPr>
        <w:rPr>
          <w:rFonts w:hint="default"/>
        </w:rPr>
      </w:lvl>
    </w:lvlOverride>
    <w:lvlOverride w:ilvl="3">
      <w:lvl w:ilvl="3">
        <w:start w:val="1"/>
        <w:numFmt w:val="decimal"/>
        <w:pStyle w:val="tvrtrovesmlouvy"/>
        <w:lvlText w:val="%1.%2.%3.%4"/>
        <w:lvlJc w:val="left"/>
        <w:pPr>
          <w:tabs>
            <w:tab w:val="num" w:pos="1985"/>
          </w:tabs>
          <w:ind w:left="1985" w:hanging="851"/>
        </w:pPr>
        <w:rPr>
          <w:rFonts w:hint="default"/>
        </w:rPr>
      </w:lvl>
    </w:lvlOverride>
    <w:lvlOverride w:ilvl="4">
      <w:lvl w:ilvl="4">
        <w:start w:val="1"/>
        <w:numFmt w:val="lowerLetter"/>
        <w:lvlText w:val="%5."/>
        <w:lvlJc w:val="left"/>
        <w:pPr>
          <w:tabs>
            <w:tab w:val="num" w:pos="2835"/>
          </w:tabs>
          <w:ind w:left="2835" w:hanging="567"/>
        </w:pPr>
        <w:rPr>
          <w:rFonts w:hint="default"/>
        </w:rPr>
      </w:lvl>
    </w:lvlOverride>
    <w:lvlOverride w:ilvl="5">
      <w:lvl w:ilvl="5">
        <w:start w:val="1"/>
        <w:numFmt w:val="lowerRoman"/>
        <w:lvlText w:val="%6."/>
        <w:lvlJc w:val="right"/>
        <w:pPr>
          <w:tabs>
            <w:tab w:val="num" w:pos="3402"/>
          </w:tabs>
          <w:ind w:left="3402" w:hanging="567"/>
        </w:pPr>
        <w:rPr>
          <w:rFonts w:hint="default"/>
        </w:rPr>
      </w:lvl>
    </w:lvlOverride>
    <w:lvlOverride w:ilvl="6">
      <w:lvl w:ilvl="6">
        <w:start w:val="1"/>
        <w:numFmt w:val="decimal"/>
        <w:lvlText w:val="%7."/>
        <w:lvlJc w:val="left"/>
        <w:pPr>
          <w:tabs>
            <w:tab w:val="num" w:pos="3969"/>
          </w:tabs>
          <w:ind w:left="3969" w:hanging="567"/>
        </w:pPr>
        <w:rPr>
          <w:rFonts w:hint="default"/>
        </w:rPr>
      </w:lvl>
    </w:lvlOverride>
    <w:lvlOverride w:ilvl="7">
      <w:lvl w:ilvl="7">
        <w:start w:val="1"/>
        <w:numFmt w:val="lowerLetter"/>
        <w:lvlText w:val="%8."/>
        <w:lvlJc w:val="left"/>
        <w:pPr>
          <w:tabs>
            <w:tab w:val="num" w:pos="4536"/>
          </w:tabs>
          <w:ind w:left="4536" w:hanging="567"/>
        </w:pPr>
        <w:rPr>
          <w:rFonts w:hint="default"/>
        </w:rPr>
      </w:lvl>
    </w:lvlOverride>
    <w:lvlOverride w:ilvl="8">
      <w:lvl w:ilvl="8">
        <w:start w:val="1"/>
        <w:numFmt w:val="lowerRoman"/>
        <w:lvlText w:val="%9."/>
        <w:lvlJc w:val="right"/>
        <w:pPr>
          <w:tabs>
            <w:tab w:val="num" w:pos="5103"/>
          </w:tabs>
          <w:ind w:left="5103" w:hanging="567"/>
        </w:pPr>
        <w:rPr>
          <w:rFonts w:hint="default"/>
        </w:rPr>
      </w:lvl>
    </w:lvlOverride>
  </w:num>
  <w:num w:numId="38" w16cid:durableId="1909073238">
    <w:abstractNumId w:val="16"/>
  </w:num>
  <w:num w:numId="39" w16cid:durableId="631641319">
    <w:abstractNumId w:val="16"/>
  </w:num>
  <w:num w:numId="40" w16cid:durableId="345903942">
    <w:abstractNumId w:val="16"/>
  </w:num>
  <w:num w:numId="41" w16cid:durableId="160439557">
    <w:abstractNumId w:val="16"/>
  </w:num>
  <w:num w:numId="42" w16cid:durableId="93945676">
    <w:abstractNumId w:val="16"/>
  </w:num>
  <w:num w:numId="43" w16cid:durableId="865096891">
    <w:abstractNumId w:val="16"/>
  </w:num>
  <w:num w:numId="44" w16cid:durableId="1323464396">
    <w:abstractNumId w:val="16"/>
  </w:num>
  <w:num w:numId="45" w16cid:durableId="387415212">
    <w:abstractNumId w:val="16"/>
  </w:num>
  <w:num w:numId="46" w16cid:durableId="868251983">
    <w:abstractNumId w:val="16"/>
  </w:num>
  <w:num w:numId="47" w16cid:durableId="1109351559">
    <w:abstractNumId w:val="16"/>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adislav Baše">
    <w15:presenceInfo w15:providerId="AD" w15:userId="S::ladislav.base@akkn.cz::5daf91b5-8905-489d-b0d3-9cf5337f524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4DA"/>
    <w:rsid w:val="000009C9"/>
    <w:rsid w:val="00002015"/>
    <w:rsid w:val="00007743"/>
    <w:rsid w:val="00013888"/>
    <w:rsid w:val="00014044"/>
    <w:rsid w:val="0002387D"/>
    <w:rsid w:val="000243E6"/>
    <w:rsid w:val="000247A4"/>
    <w:rsid w:val="0002542B"/>
    <w:rsid w:val="00025B7B"/>
    <w:rsid w:val="00026CB9"/>
    <w:rsid w:val="00026DBD"/>
    <w:rsid w:val="00027FF1"/>
    <w:rsid w:val="00032E06"/>
    <w:rsid w:val="0003735D"/>
    <w:rsid w:val="00040AD6"/>
    <w:rsid w:val="000420E2"/>
    <w:rsid w:val="000450EC"/>
    <w:rsid w:val="00045BC6"/>
    <w:rsid w:val="00050425"/>
    <w:rsid w:val="00056CFB"/>
    <w:rsid w:val="00062362"/>
    <w:rsid w:val="00062937"/>
    <w:rsid w:val="00065B88"/>
    <w:rsid w:val="00067510"/>
    <w:rsid w:val="00070439"/>
    <w:rsid w:val="000715E8"/>
    <w:rsid w:val="000744B0"/>
    <w:rsid w:val="00076688"/>
    <w:rsid w:val="0007738E"/>
    <w:rsid w:val="000841C7"/>
    <w:rsid w:val="00085CE3"/>
    <w:rsid w:val="000909DF"/>
    <w:rsid w:val="000913BE"/>
    <w:rsid w:val="00092109"/>
    <w:rsid w:val="0009504E"/>
    <w:rsid w:val="0009684D"/>
    <w:rsid w:val="000972E2"/>
    <w:rsid w:val="000A39CB"/>
    <w:rsid w:val="000B25F7"/>
    <w:rsid w:val="000B3CEE"/>
    <w:rsid w:val="000C3C5F"/>
    <w:rsid w:val="000C3F67"/>
    <w:rsid w:val="000C5020"/>
    <w:rsid w:val="000C5DF2"/>
    <w:rsid w:val="000F2395"/>
    <w:rsid w:val="000F2688"/>
    <w:rsid w:val="000F31DC"/>
    <w:rsid w:val="000F733B"/>
    <w:rsid w:val="0010003D"/>
    <w:rsid w:val="00102009"/>
    <w:rsid w:val="00111259"/>
    <w:rsid w:val="00122A2B"/>
    <w:rsid w:val="00123176"/>
    <w:rsid w:val="001317E4"/>
    <w:rsid w:val="00132D1F"/>
    <w:rsid w:val="00137CE9"/>
    <w:rsid w:val="0014634B"/>
    <w:rsid w:val="001464C8"/>
    <w:rsid w:val="00146AC2"/>
    <w:rsid w:val="001471EC"/>
    <w:rsid w:val="001473B2"/>
    <w:rsid w:val="0015247E"/>
    <w:rsid w:val="0015365C"/>
    <w:rsid w:val="00155420"/>
    <w:rsid w:val="00155635"/>
    <w:rsid w:val="00156B7A"/>
    <w:rsid w:val="00156D8D"/>
    <w:rsid w:val="001610AE"/>
    <w:rsid w:val="001617BC"/>
    <w:rsid w:val="00162ADD"/>
    <w:rsid w:val="001658F3"/>
    <w:rsid w:val="00166B4C"/>
    <w:rsid w:val="00167C2E"/>
    <w:rsid w:val="00172519"/>
    <w:rsid w:val="0017611A"/>
    <w:rsid w:val="001767DF"/>
    <w:rsid w:val="00177A08"/>
    <w:rsid w:val="00185316"/>
    <w:rsid w:val="00187716"/>
    <w:rsid w:val="00192352"/>
    <w:rsid w:val="001951DA"/>
    <w:rsid w:val="001A4178"/>
    <w:rsid w:val="001B234F"/>
    <w:rsid w:val="001B3E61"/>
    <w:rsid w:val="001C10BF"/>
    <w:rsid w:val="001C3832"/>
    <w:rsid w:val="001C4DC0"/>
    <w:rsid w:val="001C54A9"/>
    <w:rsid w:val="001D038C"/>
    <w:rsid w:val="001D1E1C"/>
    <w:rsid w:val="001D3842"/>
    <w:rsid w:val="001D39E0"/>
    <w:rsid w:val="001D5BAB"/>
    <w:rsid w:val="001E51C1"/>
    <w:rsid w:val="001E5855"/>
    <w:rsid w:val="001E6FC6"/>
    <w:rsid w:val="001F0B45"/>
    <w:rsid w:val="001F1757"/>
    <w:rsid w:val="001F5A11"/>
    <w:rsid w:val="0020109D"/>
    <w:rsid w:val="002034F0"/>
    <w:rsid w:val="00206A98"/>
    <w:rsid w:val="00211087"/>
    <w:rsid w:val="002131A7"/>
    <w:rsid w:val="00216F48"/>
    <w:rsid w:val="00223404"/>
    <w:rsid w:val="00225711"/>
    <w:rsid w:val="002279AC"/>
    <w:rsid w:val="00231591"/>
    <w:rsid w:val="0023732D"/>
    <w:rsid w:val="002408AC"/>
    <w:rsid w:val="00243221"/>
    <w:rsid w:val="00245816"/>
    <w:rsid w:val="00246FB1"/>
    <w:rsid w:val="002553E6"/>
    <w:rsid w:val="00256946"/>
    <w:rsid w:val="002575AF"/>
    <w:rsid w:val="002637D8"/>
    <w:rsid w:val="00270918"/>
    <w:rsid w:val="00271110"/>
    <w:rsid w:val="00281F20"/>
    <w:rsid w:val="00282B2B"/>
    <w:rsid w:val="002839A6"/>
    <w:rsid w:val="00286D3F"/>
    <w:rsid w:val="0029053B"/>
    <w:rsid w:val="00296D5B"/>
    <w:rsid w:val="002A0760"/>
    <w:rsid w:val="002A1F09"/>
    <w:rsid w:val="002B577D"/>
    <w:rsid w:val="002B7F69"/>
    <w:rsid w:val="002D2260"/>
    <w:rsid w:val="002D33B7"/>
    <w:rsid w:val="002D562F"/>
    <w:rsid w:val="002D6927"/>
    <w:rsid w:val="002D743A"/>
    <w:rsid w:val="002E2550"/>
    <w:rsid w:val="002E4291"/>
    <w:rsid w:val="002E43E7"/>
    <w:rsid w:val="002E7279"/>
    <w:rsid w:val="002F6862"/>
    <w:rsid w:val="003010A2"/>
    <w:rsid w:val="00304C1C"/>
    <w:rsid w:val="003160DA"/>
    <w:rsid w:val="00316F62"/>
    <w:rsid w:val="003171C8"/>
    <w:rsid w:val="0032154C"/>
    <w:rsid w:val="0032627A"/>
    <w:rsid w:val="00334316"/>
    <w:rsid w:val="00337DC1"/>
    <w:rsid w:val="00343460"/>
    <w:rsid w:val="00345638"/>
    <w:rsid w:val="00347353"/>
    <w:rsid w:val="0035044C"/>
    <w:rsid w:val="00351383"/>
    <w:rsid w:val="00360ABA"/>
    <w:rsid w:val="003647C0"/>
    <w:rsid w:val="00365DFA"/>
    <w:rsid w:val="00371725"/>
    <w:rsid w:val="00373E08"/>
    <w:rsid w:val="00377AEE"/>
    <w:rsid w:val="00382502"/>
    <w:rsid w:val="003854E0"/>
    <w:rsid w:val="003905F4"/>
    <w:rsid w:val="00396CAA"/>
    <w:rsid w:val="00396D34"/>
    <w:rsid w:val="003A034D"/>
    <w:rsid w:val="003A1009"/>
    <w:rsid w:val="003A1A70"/>
    <w:rsid w:val="003A6337"/>
    <w:rsid w:val="003C0BE7"/>
    <w:rsid w:val="003C1527"/>
    <w:rsid w:val="003C1761"/>
    <w:rsid w:val="003C4AE7"/>
    <w:rsid w:val="003E0B08"/>
    <w:rsid w:val="003E598F"/>
    <w:rsid w:val="003E6A7C"/>
    <w:rsid w:val="003E7516"/>
    <w:rsid w:val="003F066C"/>
    <w:rsid w:val="003F15BC"/>
    <w:rsid w:val="003F42E6"/>
    <w:rsid w:val="003F5FE7"/>
    <w:rsid w:val="00400AFD"/>
    <w:rsid w:val="00405436"/>
    <w:rsid w:val="0041220F"/>
    <w:rsid w:val="004129E6"/>
    <w:rsid w:val="00414B00"/>
    <w:rsid w:val="00416B86"/>
    <w:rsid w:val="00422FC2"/>
    <w:rsid w:val="00425712"/>
    <w:rsid w:val="00425CE9"/>
    <w:rsid w:val="0043002A"/>
    <w:rsid w:val="00430DDB"/>
    <w:rsid w:val="00432666"/>
    <w:rsid w:val="004353D5"/>
    <w:rsid w:val="004425FD"/>
    <w:rsid w:val="0044342C"/>
    <w:rsid w:val="00443DE9"/>
    <w:rsid w:val="00444B4D"/>
    <w:rsid w:val="00445428"/>
    <w:rsid w:val="0045011A"/>
    <w:rsid w:val="00451A24"/>
    <w:rsid w:val="00452E73"/>
    <w:rsid w:val="00454249"/>
    <w:rsid w:val="00462420"/>
    <w:rsid w:val="00472DB4"/>
    <w:rsid w:val="00473766"/>
    <w:rsid w:val="00474D23"/>
    <w:rsid w:val="00477956"/>
    <w:rsid w:val="00482066"/>
    <w:rsid w:val="00486E24"/>
    <w:rsid w:val="00490093"/>
    <w:rsid w:val="00492669"/>
    <w:rsid w:val="00495D64"/>
    <w:rsid w:val="0049634D"/>
    <w:rsid w:val="004A13EA"/>
    <w:rsid w:val="004A65C4"/>
    <w:rsid w:val="004B29C2"/>
    <w:rsid w:val="004C2A91"/>
    <w:rsid w:val="004C3F65"/>
    <w:rsid w:val="004C67E4"/>
    <w:rsid w:val="004D5036"/>
    <w:rsid w:val="004D5E40"/>
    <w:rsid w:val="004D6AF7"/>
    <w:rsid w:val="004E46FF"/>
    <w:rsid w:val="004E49FA"/>
    <w:rsid w:val="004E4B9A"/>
    <w:rsid w:val="004E5DC8"/>
    <w:rsid w:val="004E799A"/>
    <w:rsid w:val="00502C8C"/>
    <w:rsid w:val="00505A7C"/>
    <w:rsid w:val="00505CD5"/>
    <w:rsid w:val="00513198"/>
    <w:rsid w:val="005165C5"/>
    <w:rsid w:val="005173EA"/>
    <w:rsid w:val="005216AC"/>
    <w:rsid w:val="00523A95"/>
    <w:rsid w:val="0052778C"/>
    <w:rsid w:val="00531B0A"/>
    <w:rsid w:val="00532D8A"/>
    <w:rsid w:val="00533C65"/>
    <w:rsid w:val="00541667"/>
    <w:rsid w:val="00543367"/>
    <w:rsid w:val="00545E65"/>
    <w:rsid w:val="005474C0"/>
    <w:rsid w:val="0055238B"/>
    <w:rsid w:val="005533B9"/>
    <w:rsid w:val="0057262C"/>
    <w:rsid w:val="00572A11"/>
    <w:rsid w:val="005741D5"/>
    <w:rsid w:val="005761BA"/>
    <w:rsid w:val="005769B3"/>
    <w:rsid w:val="00577AE0"/>
    <w:rsid w:val="00581B9D"/>
    <w:rsid w:val="00591F8A"/>
    <w:rsid w:val="005938CB"/>
    <w:rsid w:val="00595809"/>
    <w:rsid w:val="005A0B32"/>
    <w:rsid w:val="005A2913"/>
    <w:rsid w:val="005A6422"/>
    <w:rsid w:val="005A6E0B"/>
    <w:rsid w:val="005C5593"/>
    <w:rsid w:val="005D27C7"/>
    <w:rsid w:val="005D606F"/>
    <w:rsid w:val="005D787A"/>
    <w:rsid w:val="005E2F1A"/>
    <w:rsid w:val="005E3146"/>
    <w:rsid w:val="005E547D"/>
    <w:rsid w:val="005E65B8"/>
    <w:rsid w:val="005F0A3B"/>
    <w:rsid w:val="005F2B7D"/>
    <w:rsid w:val="00600857"/>
    <w:rsid w:val="006045CE"/>
    <w:rsid w:val="006079DB"/>
    <w:rsid w:val="00623EA8"/>
    <w:rsid w:val="00630545"/>
    <w:rsid w:val="00632EB5"/>
    <w:rsid w:val="0063602D"/>
    <w:rsid w:val="00636B13"/>
    <w:rsid w:val="00637122"/>
    <w:rsid w:val="006379EC"/>
    <w:rsid w:val="0064000E"/>
    <w:rsid w:val="00640B31"/>
    <w:rsid w:val="00650A6C"/>
    <w:rsid w:val="006536E2"/>
    <w:rsid w:val="0065558E"/>
    <w:rsid w:val="006668A3"/>
    <w:rsid w:val="006676B1"/>
    <w:rsid w:val="00667E25"/>
    <w:rsid w:val="00667E86"/>
    <w:rsid w:val="006707A9"/>
    <w:rsid w:val="00671C10"/>
    <w:rsid w:val="00671CE3"/>
    <w:rsid w:val="00672C5B"/>
    <w:rsid w:val="00675841"/>
    <w:rsid w:val="006760E8"/>
    <w:rsid w:val="0068371D"/>
    <w:rsid w:val="00685F10"/>
    <w:rsid w:val="0068643A"/>
    <w:rsid w:val="0069020A"/>
    <w:rsid w:val="006902F3"/>
    <w:rsid w:val="00693D3D"/>
    <w:rsid w:val="006A36EC"/>
    <w:rsid w:val="006B5443"/>
    <w:rsid w:val="006B7360"/>
    <w:rsid w:val="006B7C1C"/>
    <w:rsid w:val="006C144A"/>
    <w:rsid w:val="006D0E55"/>
    <w:rsid w:val="006E20A9"/>
    <w:rsid w:val="006E585D"/>
    <w:rsid w:val="006F1D5A"/>
    <w:rsid w:val="006F2F4E"/>
    <w:rsid w:val="006F4C20"/>
    <w:rsid w:val="006F5A86"/>
    <w:rsid w:val="006F7735"/>
    <w:rsid w:val="00705FAB"/>
    <w:rsid w:val="007115E4"/>
    <w:rsid w:val="00711D15"/>
    <w:rsid w:val="00713ACD"/>
    <w:rsid w:val="0071657D"/>
    <w:rsid w:val="0072018C"/>
    <w:rsid w:val="007252C3"/>
    <w:rsid w:val="00730824"/>
    <w:rsid w:val="00737582"/>
    <w:rsid w:val="00743C37"/>
    <w:rsid w:val="00745984"/>
    <w:rsid w:val="007464C3"/>
    <w:rsid w:val="00751272"/>
    <w:rsid w:val="00755A33"/>
    <w:rsid w:val="00756EAC"/>
    <w:rsid w:val="0076194A"/>
    <w:rsid w:val="00765748"/>
    <w:rsid w:val="00766843"/>
    <w:rsid w:val="007740B8"/>
    <w:rsid w:val="00774157"/>
    <w:rsid w:val="0077755B"/>
    <w:rsid w:val="007826CF"/>
    <w:rsid w:val="00785FB0"/>
    <w:rsid w:val="00786D63"/>
    <w:rsid w:val="007934BD"/>
    <w:rsid w:val="00797B42"/>
    <w:rsid w:val="007A354B"/>
    <w:rsid w:val="007B32BB"/>
    <w:rsid w:val="007B4FEA"/>
    <w:rsid w:val="007C1EAC"/>
    <w:rsid w:val="007C7B2D"/>
    <w:rsid w:val="007D37F1"/>
    <w:rsid w:val="007D679F"/>
    <w:rsid w:val="007D6A88"/>
    <w:rsid w:val="007D7671"/>
    <w:rsid w:val="007E0200"/>
    <w:rsid w:val="007E1C4D"/>
    <w:rsid w:val="007E4681"/>
    <w:rsid w:val="007E4F15"/>
    <w:rsid w:val="007F114D"/>
    <w:rsid w:val="007F133A"/>
    <w:rsid w:val="007F2DB5"/>
    <w:rsid w:val="007F3EA6"/>
    <w:rsid w:val="007F5FA1"/>
    <w:rsid w:val="008030DF"/>
    <w:rsid w:val="00803DE3"/>
    <w:rsid w:val="008120C4"/>
    <w:rsid w:val="008220DD"/>
    <w:rsid w:val="00823E95"/>
    <w:rsid w:val="00826752"/>
    <w:rsid w:val="008267E5"/>
    <w:rsid w:val="00827A83"/>
    <w:rsid w:val="00830CA0"/>
    <w:rsid w:val="00841F89"/>
    <w:rsid w:val="0084531C"/>
    <w:rsid w:val="008461D7"/>
    <w:rsid w:val="00846A22"/>
    <w:rsid w:val="00847794"/>
    <w:rsid w:val="00853FDD"/>
    <w:rsid w:val="00857530"/>
    <w:rsid w:val="00860F8B"/>
    <w:rsid w:val="0086111D"/>
    <w:rsid w:val="00861EEE"/>
    <w:rsid w:val="008644B6"/>
    <w:rsid w:val="008644BC"/>
    <w:rsid w:val="008758FF"/>
    <w:rsid w:val="00876008"/>
    <w:rsid w:val="008804F6"/>
    <w:rsid w:val="00880CE2"/>
    <w:rsid w:val="00890981"/>
    <w:rsid w:val="00891220"/>
    <w:rsid w:val="00891B52"/>
    <w:rsid w:val="00894754"/>
    <w:rsid w:val="008952C9"/>
    <w:rsid w:val="00896CE7"/>
    <w:rsid w:val="008976FA"/>
    <w:rsid w:val="00897C1E"/>
    <w:rsid w:val="008A1E89"/>
    <w:rsid w:val="008A36A3"/>
    <w:rsid w:val="008A692E"/>
    <w:rsid w:val="008B0049"/>
    <w:rsid w:val="008B295C"/>
    <w:rsid w:val="008C1171"/>
    <w:rsid w:val="008C18E1"/>
    <w:rsid w:val="008C3289"/>
    <w:rsid w:val="008C3A8E"/>
    <w:rsid w:val="008C4938"/>
    <w:rsid w:val="008C50A9"/>
    <w:rsid w:val="008C7D07"/>
    <w:rsid w:val="008D4114"/>
    <w:rsid w:val="008D6969"/>
    <w:rsid w:val="008E1116"/>
    <w:rsid w:val="008E6A78"/>
    <w:rsid w:val="008F0CE7"/>
    <w:rsid w:val="008F1E3F"/>
    <w:rsid w:val="008F2499"/>
    <w:rsid w:val="008F2DE2"/>
    <w:rsid w:val="008F7CFC"/>
    <w:rsid w:val="0090042E"/>
    <w:rsid w:val="009034E3"/>
    <w:rsid w:val="00906675"/>
    <w:rsid w:val="00906696"/>
    <w:rsid w:val="00911F38"/>
    <w:rsid w:val="00914493"/>
    <w:rsid w:val="00914780"/>
    <w:rsid w:val="0092236D"/>
    <w:rsid w:val="009322F2"/>
    <w:rsid w:val="009332D2"/>
    <w:rsid w:val="0093433B"/>
    <w:rsid w:val="00950738"/>
    <w:rsid w:val="0095321F"/>
    <w:rsid w:val="00954C22"/>
    <w:rsid w:val="00963294"/>
    <w:rsid w:val="00963F3E"/>
    <w:rsid w:val="00972BD6"/>
    <w:rsid w:val="00977135"/>
    <w:rsid w:val="00980A0D"/>
    <w:rsid w:val="00980C46"/>
    <w:rsid w:val="009910D7"/>
    <w:rsid w:val="00993EBF"/>
    <w:rsid w:val="009A1B36"/>
    <w:rsid w:val="009A3364"/>
    <w:rsid w:val="009A35A6"/>
    <w:rsid w:val="009B3163"/>
    <w:rsid w:val="009C0941"/>
    <w:rsid w:val="009C289E"/>
    <w:rsid w:val="009C3986"/>
    <w:rsid w:val="009D11A6"/>
    <w:rsid w:val="009D4B05"/>
    <w:rsid w:val="009D4F54"/>
    <w:rsid w:val="009E0ECC"/>
    <w:rsid w:val="009F2287"/>
    <w:rsid w:val="00A0357A"/>
    <w:rsid w:val="00A0375B"/>
    <w:rsid w:val="00A1083B"/>
    <w:rsid w:val="00A132DD"/>
    <w:rsid w:val="00A15FF4"/>
    <w:rsid w:val="00A24066"/>
    <w:rsid w:val="00A26A9E"/>
    <w:rsid w:val="00A42FAD"/>
    <w:rsid w:val="00A45BA5"/>
    <w:rsid w:val="00A47450"/>
    <w:rsid w:val="00A47799"/>
    <w:rsid w:val="00A52206"/>
    <w:rsid w:val="00A53BE2"/>
    <w:rsid w:val="00A6378E"/>
    <w:rsid w:val="00A64177"/>
    <w:rsid w:val="00A83998"/>
    <w:rsid w:val="00A844E3"/>
    <w:rsid w:val="00A84AD7"/>
    <w:rsid w:val="00A9179A"/>
    <w:rsid w:val="00A92189"/>
    <w:rsid w:val="00A96D56"/>
    <w:rsid w:val="00AA7691"/>
    <w:rsid w:val="00AB17AF"/>
    <w:rsid w:val="00AB1C30"/>
    <w:rsid w:val="00AB2DE6"/>
    <w:rsid w:val="00AC530D"/>
    <w:rsid w:val="00AC5D6A"/>
    <w:rsid w:val="00AC5EB1"/>
    <w:rsid w:val="00AC619F"/>
    <w:rsid w:val="00AD16AF"/>
    <w:rsid w:val="00AD5051"/>
    <w:rsid w:val="00AD5D25"/>
    <w:rsid w:val="00AE0B30"/>
    <w:rsid w:val="00AE2550"/>
    <w:rsid w:val="00AE6AE5"/>
    <w:rsid w:val="00AE7954"/>
    <w:rsid w:val="00AF4119"/>
    <w:rsid w:val="00B00B08"/>
    <w:rsid w:val="00B01F64"/>
    <w:rsid w:val="00B0668B"/>
    <w:rsid w:val="00B16BED"/>
    <w:rsid w:val="00B20620"/>
    <w:rsid w:val="00B24971"/>
    <w:rsid w:val="00B25DF1"/>
    <w:rsid w:val="00B27FEB"/>
    <w:rsid w:val="00B30BCC"/>
    <w:rsid w:val="00B323DC"/>
    <w:rsid w:val="00B33694"/>
    <w:rsid w:val="00B3602B"/>
    <w:rsid w:val="00B433A1"/>
    <w:rsid w:val="00B434B3"/>
    <w:rsid w:val="00B45012"/>
    <w:rsid w:val="00B47103"/>
    <w:rsid w:val="00B50931"/>
    <w:rsid w:val="00B57CBF"/>
    <w:rsid w:val="00B607F5"/>
    <w:rsid w:val="00B63C6D"/>
    <w:rsid w:val="00B64FDE"/>
    <w:rsid w:val="00B6657D"/>
    <w:rsid w:val="00B665F7"/>
    <w:rsid w:val="00B67051"/>
    <w:rsid w:val="00B716FA"/>
    <w:rsid w:val="00B81F77"/>
    <w:rsid w:val="00B82650"/>
    <w:rsid w:val="00B854DA"/>
    <w:rsid w:val="00B86D86"/>
    <w:rsid w:val="00B91299"/>
    <w:rsid w:val="00B91621"/>
    <w:rsid w:val="00BA1C3B"/>
    <w:rsid w:val="00BA2DDF"/>
    <w:rsid w:val="00BB1002"/>
    <w:rsid w:val="00BB4C65"/>
    <w:rsid w:val="00BB6CDE"/>
    <w:rsid w:val="00BB6E2F"/>
    <w:rsid w:val="00BB71CD"/>
    <w:rsid w:val="00BC4BB9"/>
    <w:rsid w:val="00BC4C81"/>
    <w:rsid w:val="00BC5171"/>
    <w:rsid w:val="00BD13C0"/>
    <w:rsid w:val="00BD521E"/>
    <w:rsid w:val="00BE15A7"/>
    <w:rsid w:val="00BF1AFA"/>
    <w:rsid w:val="00BF3D2C"/>
    <w:rsid w:val="00BF3D85"/>
    <w:rsid w:val="00C00454"/>
    <w:rsid w:val="00C03663"/>
    <w:rsid w:val="00C04AB0"/>
    <w:rsid w:val="00C067BF"/>
    <w:rsid w:val="00C115FF"/>
    <w:rsid w:val="00C13ED5"/>
    <w:rsid w:val="00C228B3"/>
    <w:rsid w:val="00C22DBC"/>
    <w:rsid w:val="00C23125"/>
    <w:rsid w:val="00C23E79"/>
    <w:rsid w:val="00C25698"/>
    <w:rsid w:val="00C30CD1"/>
    <w:rsid w:val="00C33E72"/>
    <w:rsid w:val="00C44AE2"/>
    <w:rsid w:val="00C465D7"/>
    <w:rsid w:val="00C4770B"/>
    <w:rsid w:val="00C53832"/>
    <w:rsid w:val="00C6530E"/>
    <w:rsid w:val="00C714BE"/>
    <w:rsid w:val="00C730F1"/>
    <w:rsid w:val="00C74E12"/>
    <w:rsid w:val="00C8069F"/>
    <w:rsid w:val="00C812AF"/>
    <w:rsid w:val="00C834F4"/>
    <w:rsid w:val="00C83B7D"/>
    <w:rsid w:val="00C908C9"/>
    <w:rsid w:val="00C93D58"/>
    <w:rsid w:val="00C94B8B"/>
    <w:rsid w:val="00C96253"/>
    <w:rsid w:val="00C9675F"/>
    <w:rsid w:val="00C96946"/>
    <w:rsid w:val="00CB57F0"/>
    <w:rsid w:val="00CB7784"/>
    <w:rsid w:val="00CD0D52"/>
    <w:rsid w:val="00CD2CFC"/>
    <w:rsid w:val="00CE1567"/>
    <w:rsid w:val="00CE1709"/>
    <w:rsid w:val="00CE35EE"/>
    <w:rsid w:val="00CE418B"/>
    <w:rsid w:val="00CE62C4"/>
    <w:rsid w:val="00CE7958"/>
    <w:rsid w:val="00CF384D"/>
    <w:rsid w:val="00CF46D6"/>
    <w:rsid w:val="00CF5D1F"/>
    <w:rsid w:val="00CF5D45"/>
    <w:rsid w:val="00D03D0D"/>
    <w:rsid w:val="00D0484B"/>
    <w:rsid w:val="00D055A4"/>
    <w:rsid w:val="00D05F9A"/>
    <w:rsid w:val="00D113FC"/>
    <w:rsid w:val="00D12106"/>
    <w:rsid w:val="00D14C53"/>
    <w:rsid w:val="00D150B8"/>
    <w:rsid w:val="00D16E8C"/>
    <w:rsid w:val="00D17712"/>
    <w:rsid w:val="00D20FA7"/>
    <w:rsid w:val="00D25D9C"/>
    <w:rsid w:val="00D27E7B"/>
    <w:rsid w:val="00D3093A"/>
    <w:rsid w:val="00D35E3B"/>
    <w:rsid w:val="00D36E24"/>
    <w:rsid w:val="00D376EE"/>
    <w:rsid w:val="00D40A7D"/>
    <w:rsid w:val="00D41D16"/>
    <w:rsid w:val="00D42CB4"/>
    <w:rsid w:val="00D432AC"/>
    <w:rsid w:val="00D45E4F"/>
    <w:rsid w:val="00D46E53"/>
    <w:rsid w:val="00D54DF5"/>
    <w:rsid w:val="00D5568C"/>
    <w:rsid w:val="00D56109"/>
    <w:rsid w:val="00D56DEF"/>
    <w:rsid w:val="00D64247"/>
    <w:rsid w:val="00D64AAB"/>
    <w:rsid w:val="00D66D2D"/>
    <w:rsid w:val="00D72506"/>
    <w:rsid w:val="00D744D4"/>
    <w:rsid w:val="00D7692A"/>
    <w:rsid w:val="00D76BF7"/>
    <w:rsid w:val="00D868EB"/>
    <w:rsid w:val="00D86EF4"/>
    <w:rsid w:val="00D906CA"/>
    <w:rsid w:val="00D95ED4"/>
    <w:rsid w:val="00D97E57"/>
    <w:rsid w:val="00DA0FF2"/>
    <w:rsid w:val="00DA32B3"/>
    <w:rsid w:val="00DA6D6E"/>
    <w:rsid w:val="00DB11F9"/>
    <w:rsid w:val="00DC1F24"/>
    <w:rsid w:val="00DC2282"/>
    <w:rsid w:val="00DC25AE"/>
    <w:rsid w:val="00DC2DE6"/>
    <w:rsid w:val="00DC6DE1"/>
    <w:rsid w:val="00DD06E8"/>
    <w:rsid w:val="00DD5995"/>
    <w:rsid w:val="00DE19B5"/>
    <w:rsid w:val="00DE1C5D"/>
    <w:rsid w:val="00DE3F4B"/>
    <w:rsid w:val="00DE7536"/>
    <w:rsid w:val="00DF43F8"/>
    <w:rsid w:val="00E01BAE"/>
    <w:rsid w:val="00E02CCC"/>
    <w:rsid w:val="00E0394B"/>
    <w:rsid w:val="00E040F6"/>
    <w:rsid w:val="00E0618D"/>
    <w:rsid w:val="00E1490F"/>
    <w:rsid w:val="00E23921"/>
    <w:rsid w:val="00E25FA7"/>
    <w:rsid w:val="00E27250"/>
    <w:rsid w:val="00E33D09"/>
    <w:rsid w:val="00E34BD8"/>
    <w:rsid w:val="00E41530"/>
    <w:rsid w:val="00E50668"/>
    <w:rsid w:val="00E51E75"/>
    <w:rsid w:val="00E5337B"/>
    <w:rsid w:val="00E551A2"/>
    <w:rsid w:val="00E62BA2"/>
    <w:rsid w:val="00E654EE"/>
    <w:rsid w:val="00E7490C"/>
    <w:rsid w:val="00E82CE4"/>
    <w:rsid w:val="00E945CC"/>
    <w:rsid w:val="00E95AD0"/>
    <w:rsid w:val="00E96589"/>
    <w:rsid w:val="00EA26C7"/>
    <w:rsid w:val="00EA3D15"/>
    <w:rsid w:val="00EA418B"/>
    <w:rsid w:val="00EC1096"/>
    <w:rsid w:val="00EC35A8"/>
    <w:rsid w:val="00EC3CBC"/>
    <w:rsid w:val="00EC4227"/>
    <w:rsid w:val="00EC4E3A"/>
    <w:rsid w:val="00EC60B8"/>
    <w:rsid w:val="00EC7993"/>
    <w:rsid w:val="00ED638E"/>
    <w:rsid w:val="00ED6EE6"/>
    <w:rsid w:val="00ED76BA"/>
    <w:rsid w:val="00EE4DC2"/>
    <w:rsid w:val="00EE6576"/>
    <w:rsid w:val="00EF09ED"/>
    <w:rsid w:val="00EF16A1"/>
    <w:rsid w:val="00EF4980"/>
    <w:rsid w:val="00EF5719"/>
    <w:rsid w:val="00EF5A7A"/>
    <w:rsid w:val="00EF66B0"/>
    <w:rsid w:val="00EF6868"/>
    <w:rsid w:val="00F07144"/>
    <w:rsid w:val="00F07646"/>
    <w:rsid w:val="00F07ACA"/>
    <w:rsid w:val="00F10DE3"/>
    <w:rsid w:val="00F23297"/>
    <w:rsid w:val="00F30F1F"/>
    <w:rsid w:val="00F3353B"/>
    <w:rsid w:val="00F401FC"/>
    <w:rsid w:val="00F44A6F"/>
    <w:rsid w:val="00F44CD8"/>
    <w:rsid w:val="00F45CD6"/>
    <w:rsid w:val="00F51FDC"/>
    <w:rsid w:val="00F549A0"/>
    <w:rsid w:val="00F555AA"/>
    <w:rsid w:val="00F569F2"/>
    <w:rsid w:val="00F65DCA"/>
    <w:rsid w:val="00F666C0"/>
    <w:rsid w:val="00F67FEF"/>
    <w:rsid w:val="00F76B17"/>
    <w:rsid w:val="00F83BA1"/>
    <w:rsid w:val="00F877B3"/>
    <w:rsid w:val="00F934B0"/>
    <w:rsid w:val="00F94A0F"/>
    <w:rsid w:val="00F95194"/>
    <w:rsid w:val="00F951D4"/>
    <w:rsid w:val="00F969D3"/>
    <w:rsid w:val="00FA2063"/>
    <w:rsid w:val="00FA4C96"/>
    <w:rsid w:val="00FA6FB9"/>
    <w:rsid w:val="00FB0F7B"/>
    <w:rsid w:val="00FC24DA"/>
    <w:rsid w:val="00FC6AAE"/>
    <w:rsid w:val="00FC6FB4"/>
    <w:rsid w:val="00FC7320"/>
    <w:rsid w:val="00FD1094"/>
    <w:rsid w:val="00FD1965"/>
    <w:rsid w:val="00FD2431"/>
    <w:rsid w:val="00FD2BC6"/>
    <w:rsid w:val="00FD3754"/>
    <w:rsid w:val="00FD5A2D"/>
    <w:rsid w:val="00FD66EC"/>
    <w:rsid w:val="00FE207E"/>
    <w:rsid w:val="00FE5412"/>
    <w:rsid w:val="00FF1DC6"/>
    <w:rsid w:val="00FF29A4"/>
    <w:rsid w:val="00FF4DCD"/>
    <w:rsid w:val="00FF639B"/>
    <w:rsid w:val="0F4FABB3"/>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D72280"/>
  <w15:docId w15:val="{810C5269-4564-40BC-85DA-F80A2AD86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Number" w:uiPriority="99"/>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iPriority="99"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6" w:qFormat="1"/>
    <w:lsdException w:name="Quote" w:uiPriority="7"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B64FDE"/>
  </w:style>
  <w:style w:type="paragraph" w:styleId="Nadpis1">
    <w:name w:val="heading 1"/>
    <w:basedOn w:val="Odstavecseseznamem"/>
    <w:next w:val="Normln"/>
    <w:link w:val="Nadpis1Char"/>
    <w:autoRedefine/>
    <w:qFormat/>
    <w:rsid w:val="00EC3CBC"/>
    <w:pPr>
      <w:numPr>
        <w:numId w:val="10"/>
      </w:numPr>
      <w:spacing w:before="360" w:after="240"/>
      <w:jc w:val="both"/>
      <w:outlineLvl w:val="0"/>
    </w:pPr>
    <w:rPr>
      <w:b/>
      <w:bCs/>
      <w:sz w:val="22"/>
      <w:szCs w:val="22"/>
    </w:rPr>
  </w:style>
  <w:style w:type="paragraph" w:styleId="Nadpis2">
    <w:name w:val="heading 2"/>
    <w:basedOn w:val="Normln"/>
    <w:next w:val="Normln"/>
    <w:link w:val="Nadpis2Char"/>
    <w:qFormat/>
    <w:pPr>
      <w:keepNext/>
      <w:numPr>
        <w:ilvl w:val="1"/>
        <w:numId w:val="9"/>
      </w:numPr>
      <w:spacing w:before="120"/>
      <w:outlineLvl w:val="1"/>
    </w:pPr>
    <w:rPr>
      <w:b/>
      <w:snapToGrid w:val="0"/>
      <w:u w:val="single"/>
    </w:rPr>
  </w:style>
  <w:style w:type="paragraph" w:styleId="Nadpis3">
    <w:name w:val="heading 3"/>
    <w:basedOn w:val="Normln"/>
    <w:next w:val="Normln"/>
    <w:link w:val="Nadpis3Char"/>
    <w:qFormat/>
    <w:pPr>
      <w:keepNext/>
      <w:numPr>
        <w:ilvl w:val="2"/>
        <w:numId w:val="9"/>
      </w:numPr>
      <w:spacing w:before="120" w:line="120" w:lineRule="auto"/>
      <w:outlineLvl w:val="2"/>
    </w:pPr>
    <w:rPr>
      <w:snapToGrid w:val="0"/>
      <w:sz w:val="24"/>
    </w:rPr>
  </w:style>
  <w:style w:type="paragraph" w:styleId="Nadpis4">
    <w:name w:val="heading 4"/>
    <w:basedOn w:val="Normln"/>
    <w:next w:val="Normln"/>
    <w:link w:val="Nadpis4Char"/>
    <w:qFormat/>
    <w:pPr>
      <w:keepNext/>
      <w:numPr>
        <w:ilvl w:val="3"/>
        <w:numId w:val="9"/>
      </w:numPr>
      <w:spacing w:before="120" w:line="120" w:lineRule="auto"/>
      <w:outlineLvl w:val="3"/>
    </w:pPr>
    <w:rPr>
      <w:snapToGrid w:val="0"/>
      <w:sz w:val="24"/>
    </w:rPr>
  </w:style>
  <w:style w:type="paragraph" w:styleId="Nadpis5">
    <w:name w:val="heading 5"/>
    <w:basedOn w:val="Normln"/>
    <w:next w:val="Normln"/>
    <w:qFormat/>
    <w:pPr>
      <w:keepNext/>
      <w:numPr>
        <w:ilvl w:val="4"/>
        <w:numId w:val="9"/>
      </w:numPr>
      <w:spacing w:before="120" w:line="120" w:lineRule="auto"/>
      <w:outlineLvl w:val="4"/>
    </w:pPr>
    <w:rPr>
      <w:snapToGrid w:val="0"/>
      <w:sz w:val="24"/>
    </w:rPr>
  </w:style>
  <w:style w:type="paragraph" w:styleId="Nadpis6">
    <w:name w:val="heading 6"/>
    <w:basedOn w:val="Normln"/>
    <w:next w:val="Normln"/>
    <w:qFormat/>
    <w:pPr>
      <w:keepNext/>
      <w:numPr>
        <w:ilvl w:val="5"/>
        <w:numId w:val="9"/>
      </w:numPr>
      <w:tabs>
        <w:tab w:val="left" w:pos="2552"/>
      </w:tabs>
      <w:spacing w:before="120" w:line="120" w:lineRule="auto"/>
      <w:outlineLvl w:val="5"/>
    </w:pPr>
    <w:rPr>
      <w:snapToGrid w:val="0"/>
      <w:sz w:val="24"/>
    </w:rPr>
  </w:style>
  <w:style w:type="paragraph" w:styleId="Nadpis7">
    <w:name w:val="heading 7"/>
    <w:basedOn w:val="Normln"/>
    <w:next w:val="Normln"/>
    <w:qFormat/>
    <w:pPr>
      <w:keepNext/>
      <w:numPr>
        <w:ilvl w:val="6"/>
        <w:numId w:val="9"/>
      </w:numPr>
      <w:spacing w:before="120"/>
      <w:jc w:val="center"/>
      <w:outlineLvl w:val="6"/>
    </w:pPr>
    <w:rPr>
      <w:b/>
      <w:snapToGrid w:val="0"/>
      <w:sz w:val="24"/>
      <w:u w:val="single"/>
    </w:rPr>
  </w:style>
  <w:style w:type="paragraph" w:styleId="Nadpis8">
    <w:name w:val="heading 8"/>
    <w:basedOn w:val="Normln"/>
    <w:next w:val="Normln"/>
    <w:link w:val="Nadpis8Char"/>
    <w:qFormat/>
    <w:pPr>
      <w:keepNext/>
      <w:numPr>
        <w:ilvl w:val="7"/>
        <w:numId w:val="9"/>
      </w:numPr>
      <w:spacing w:before="120" w:line="20" w:lineRule="atLeast"/>
      <w:jc w:val="center"/>
      <w:outlineLvl w:val="7"/>
    </w:pPr>
    <w:rPr>
      <w:b/>
      <w:bCs/>
      <w:sz w:val="28"/>
    </w:rPr>
  </w:style>
  <w:style w:type="paragraph" w:styleId="Nadpis9">
    <w:name w:val="heading 9"/>
    <w:basedOn w:val="Normln"/>
    <w:next w:val="Normln"/>
    <w:qFormat/>
    <w:pPr>
      <w:keepNext/>
      <w:numPr>
        <w:ilvl w:val="8"/>
        <w:numId w:val="9"/>
      </w:numPr>
      <w:jc w:val="both"/>
      <w:outlineLvl w:val="8"/>
    </w:pPr>
    <w:rPr>
      <w:rFonts w:ascii="Arial" w:hAnsi="Arial" w:cs="Arial"/>
      <w:b/>
      <w:bCs/>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pPr>
      <w:spacing w:before="120"/>
      <w:ind w:left="405"/>
    </w:pPr>
    <w:rPr>
      <w:snapToGrid w:val="0"/>
    </w:rPr>
  </w:style>
  <w:style w:type="paragraph" w:styleId="Zkladntextodsazen2">
    <w:name w:val="Body Text Indent 2"/>
    <w:basedOn w:val="Normln"/>
    <w:pPr>
      <w:spacing w:before="120"/>
      <w:ind w:left="45"/>
    </w:pPr>
    <w:rPr>
      <w:snapToGrid w:val="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kladntextodsazen3">
    <w:name w:val="Body Text Indent 3"/>
    <w:basedOn w:val="Normln"/>
    <w:link w:val="Zkladntextodsazen3Char"/>
    <w:pPr>
      <w:tabs>
        <w:tab w:val="decimal" w:pos="7513"/>
      </w:tabs>
      <w:spacing w:before="120"/>
      <w:ind w:left="426" w:hanging="426"/>
      <w:jc w:val="both"/>
    </w:pPr>
  </w:style>
  <w:style w:type="paragraph" w:styleId="Zhlav">
    <w:name w:val="header"/>
    <w:basedOn w:val="Normln"/>
    <w:link w:val="ZhlavChar"/>
    <w:uiPriority w:val="99"/>
    <w:pPr>
      <w:tabs>
        <w:tab w:val="center" w:pos="4536"/>
        <w:tab w:val="right" w:pos="9072"/>
      </w:tabs>
    </w:pPr>
  </w:style>
  <w:style w:type="paragraph" w:styleId="Zkladntext2">
    <w:name w:val="Body Text 2"/>
    <w:basedOn w:val="Normln"/>
    <w:link w:val="Zkladntext2Char"/>
    <w:pPr>
      <w:spacing w:before="120"/>
      <w:jc w:val="both"/>
    </w:pPr>
    <w:rPr>
      <w:snapToGrid w:val="0"/>
      <w:sz w:val="24"/>
    </w:rPr>
  </w:style>
  <w:style w:type="paragraph" w:styleId="Nzev">
    <w:name w:val="Title"/>
    <w:basedOn w:val="Normln"/>
    <w:link w:val="NzevChar"/>
    <w:qFormat/>
    <w:pPr>
      <w:spacing w:before="120"/>
      <w:jc w:val="center"/>
    </w:pPr>
    <w:rPr>
      <w:b/>
      <w:snapToGrid w:val="0"/>
      <w:sz w:val="28"/>
    </w:rPr>
  </w:style>
  <w:style w:type="paragraph" w:styleId="Zkladntext">
    <w:name w:val="Body Text"/>
    <w:aliases w:val="Odsazený text"/>
    <w:basedOn w:val="Normln"/>
    <w:link w:val="ZkladntextChar"/>
    <w:qFormat/>
    <w:rPr>
      <w:sz w:val="24"/>
    </w:rPr>
  </w:style>
  <w:style w:type="paragraph" w:styleId="Rozloendokumentu">
    <w:name w:val="Document Map"/>
    <w:basedOn w:val="Normln"/>
    <w:semiHidden/>
    <w:pPr>
      <w:shd w:val="clear" w:color="auto" w:fill="000080"/>
    </w:pPr>
    <w:rPr>
      <w:rFonts w:ascii="Tahoma" w:hAnsi="Tahoma"/>
    </w:rPr>
  </w:style>
  <w:style w:type="paragraph" w:styleId="Zkladntext3">
    <w:name w:val="Body Text 3"/>
    <w:basedOn w:val="Normln"/>
    <w:pPr>
      <w:spacing w:before="120"/>
      <w:jc w:val="both"/>
    </w:pPr>
    <w:rPr>
      <w:rFonts w:ascii="Arial" w:hAnsi="Arial"/>
      <w:snapToGrid w:val="0"/>
    </w:rPr>
  </w:style>
  <w:style w:type="paragraph" w:styleId="slovanseznam">
    <w:name w:val="List Number"/>
    <w:basedOn w:val="Normln"/>
    <w:uiPriority w:val="99"/>
    <w:pPr>
      <w:ind w:left="432" w:hanging="432"/>
      <w:jc w:val="both"/>
    </w:pPr>
    <w:rPr>
      <w:rFonts w:ascii="Tahoma" w:hAnsi="Tahoma"/>
    </w:rPr>
  </w:style>
  <w:style w:type="paragraph" w:customStyle="1" w:styleId="Text">
    <w:name w:val="Text"/>
    <w:basedOn w:val="Normln"/>
    <w:pPr>
      <w:tabs>
        <w:tab w:val="left" w:pos="227"/>
      </w:tabs>
      <w:spacing w:line="220" w:lineRule="exact"/>
      <w:jc w:val="both"/>
    </w:pPr>
    <w:rPr>
      <w:rFonts w:ascii="Tahoma" w:hAnsi="Tahoma"/>
      <w:sz w:val="18"/>
    </w:rPr>
  </w:style>
  <w:style w:type="paragraph" w:styleId="slovanseznam2">
    <w:name w:val="List Number 2"/>
    <w:basedOn w:val="Normln"/>
    <w:pPr>
      <w:tabs>
        <w:tab w:val="left" w:pos="1004"/>
      </w:tabs>
      <w:ind w:left="576" w:hanging="292"/>
      <w:jc w:val="both"/>
    </w:pPr>
    <w:rPr>
      <w:rFonts w:ascii="Tahoma" w:hAnsi="Tahoma"/>
    </w:rPr>
  </w:style>
  <w:style w:type="paragraph" w:customStyle="1" w:styleId="odrka">
    <w:name w:val="odrážka"/>
    <w:basedOn w:val="Normln"/>
    <w:pPr>
      <w:keepLines/>
      <w:numPr>
        <w:numId w:val="1"/>
      </w:numPr>
      <w:tabs>
        <w:tab w:val="clear" w:pos="360"/>
        <w:tab w:val="num" w:pos="284"/>
      </w:tabs>
      <w:suppressAutoHyphens/>
      <w:spacing w:after="120"/>
      <w:jc w:val="both"/>
    </w:pPr>
    <w:rPr>
      <w:rFonts w:ascii="Arial Narrow" w:hAnsi="Arial Narrow"/>
      <w:spacing w:val="4"/>
      <w:sz w:val="22"/>
    </w:rPr>
  </w:style>
  <w:style w:type="paragraph" w:customStyle="1" w:styleId="doba">
    <w:name w:val="doba"/>
    <w:basedOn w:val="Normln"/>
    <w:pPr>
      <w:keepLines/>
      <w:tabs>
        <w:tab w:val="left" w:pos="284"/>
        <w:tab w:val="left" w:pos="567"/>
        <w:tab w:val="left" w:pos="851"/>
        <w:tab w:val="left" w:pos="1134"/>
        <w:tab w:val="right" w:leader="dot" w:pos="9639"/>
      </w:tabs>
      <w:suppressAutoHyphens/>
      <w:spacing w:after="120"/>
      <w:jc w:val="both"/>
    </w:pPr>
    <w:rPr>
      <w:rFonts w:ascii="Arial Narrow" w:hAnsi="Arial Narrow"/>
      <w:spacing w:val="4"/>
      <w:sz w:val="22"/>
    </w:rPr>
  </w:style>
  <w:style w:type="paragraph" w:customStyle="1" w:styleId="cena">
    <w:name w:val="cena"/>
    <w:basedOn w:val="Seznam"/>
    <w:pPr>
      <w:keepLines/>
      <w:tabs>
        <w:tab w:val="left" w:pos="284"/>
        <w:tab w:val="left" w:pos="567"/>
        <w:tab w:val="left" w:pos="851"/>
        <w:tab w:val="left" w:pos="1134"/>
        <w:tab w:val="right" w:pos="7513"/>
        <w:tab w:val="right" w:pos="9639"/>
      </w:tabs>
      <w:suppressAutoHyphens/>
      <w:spacing w:after="60"/>
      <w:ind w:left="0" w:firstLine="0"/>
      <w:jc w:val="both"/>
    </w:pPr>
    <w:rPr>
      <w:rFonts w:ascii="Arial Narrow" w:hAnsi="Arial Narrow"/>
      <w:spacing w:val="4"/>
      <w:sz w:val="22"/>
    </w:rPr>
  </w:style>
  <w:style w:type="paragraph" w:customStyle="1" w:styleId="cena1">
    <w:name w:val="cena1"/>
    <w:basedOn w:val="cena"/>
    <w:pPr>
      <w:tabs>
        <w:tab w:val="clear" w:pos="567"/>
        <w:tab w:val="clear" w:pos="851"/>
        <w:tab w:val="clear" w:pos="1134"/>
        <w:tab w:val="clear" w:pos="7513"/>
        <w:tab w:val="right" w:pos="8222"/>
      </w:tabs>
      <w:spacing w:after="0"/>
      <w:jc w:val="left"/>
    </w:pPr>
    <w:rPr>
      <w:u w:val="single"/>
    </w:rPr>
  </w:style>
  <w:style w:type="paragraph" w:styleId="Seznam">
    <w:name w:val="List"/>
    <w:basedOn w:val="Normln"/>
    <w:pPr>
      <w:ind w:left="283" w:hanging="283"/>
    </w:pPr>
  </w:style>
  <w:style w:type="paragraph" w:styleId="Textbubliny">
    <w:name w:val="Balloon Text"/>
    <w:basedOn w:val="Normln"/>
    <w:link w:val="TextbublinyChar"/>
    <w:uiPriority w:val="99"/>
    <w:semiHidden/>
    <w:rPr>
      <w:rFonts w:ascii="Tahoma" w:hAnsi="Tahoma" w:cs="Tahoma"/>
      <w:sz w:val="16"/>
      <w:szCs w:val="16"/>
    </w:rPr>
  </w:style>
  <w:style w:type="paragraph" w:customStyle="1" w:styleId="slovn">
    <w:name w:val="Číslování"/>
    <w:basedOn w:val="Zkladntext"/>
    <w:rsid w:val="002E7279"/>
    <w:pPr>
      <w:ind w:left="720" w:hanging="720"/>
      <w:jc w:val="both"/>
    </w:pPr>
    <w:rPr>
      <w:rFonts w:ascii="Tahoma" w:hAnsi="Tahoma" w:cs="Tahoma"/>
      <w:b/>
      <w:bCs/>
      <w:i/>
      <w:iCs/>
      <w:color w:val="000000"/>
      <w:sz w:val="22"/>
      <w:szCs w:val="22"/>
    </w:rPr>
  </w:style>
  <w:style w:type="character" w:customStyle="1" w:styleId="ZkladntextChar">
    <w:name w:val="Základní text Char"/>
    <w:aliases w:val="Odsazený text Char"/>
    <w:basedOn w:val="Standardnpsmoodstavce"/>
    <w:link w:val="Zkladntext"/>
    <w:locked/>
    <w:rsid w:val="00DE1C5D"/>
    <w:rPr>
      <w:sz w:val="24"/>
    </w:rPr>
  </w:style>
  <w:style w:type="paragraph" w:styleId="Odstavecseseznamem">
    <w:name w:val="List Paragraph"/>
    <w:basedOn w:val="Normln"/>
    <w:link w:val="OdstavecseseznamemChar"/>
    <w:uiPriority w:val="16"/>
    <w:qFormat/>
    <w:rsid w:val="001D3842"/>
    <w:pPr>
      <w:ind w:left="720"/>
      <w:contextualSpacing/>
    </w:pPr>
  </w:style>
  <w:style w:type="paragraph" w:styleId="Bezmezer">
    <w:name w:val="No Spacing"/>
    <w:uiPriority w:val="1"/>
    <w:qFormat/>
    <w:rsid w:val="001D3842"/>
  </w:style>
  <w:style w:type="character" w:styleId="Odkaznakoment">
    <w:name w:val="annotation reference"/>
    <w:basedOn w:val="Standardnpsmoodstavce"/>
    <w:uiPriority w:val="99"/>
    <w:rsid w:val="00D35E3B"/>
    <w:rPr>
      <w:sz w:val="16"/>
      <w:szCs w:val="16"/>
    </w:rPr>
  </w:style>
  <w:style w:type="paragraph" w:styleId="Textkomente">
    <w:name w:val="annotation text"/>
    <w:basedOn w:val="Normln"/>
    <w:link w:val="TextkomenteChar"/>
    <w:uiPriority w:val="99"/>
    <w:rsid w:val="00D35E3B"/>
  </w:style>
  <w:style w:type="character" w:customStyle="1" w:styleId="TextkomenteChar">
    <w:name w:val="Text komentáře Char"/>
    <w:basedOn w:val="Standardnpsmoodstavce"/>
    <w:link w:val="Textkomente"/>
    <w:uiPriority w:val="99"/>
    <w:rsid w:val="00D35E3B"/>
  </w:style>
  <w:style w:type="paragraph" w:styleId="Pedmtkomente">
    <w:name w:val="annotation subject"/>
    <w:basedOn w:val="Textkomente"/>
    <w:next w:val="Textkomente"/>
    <w:link w:val="PedmtkomenteChar"/>
    <w:uiPriority w:val="99"/>
    <w:rsid w:val="00D35E3B"/>
    <w:rPr>
      <w:b/>
      <w:bCs/>
    </w:rPr>
  </w:style>
  <w:style w:type="character" w:customStyle="1" w:styleId="PedmtkomenteChar">
    <w:name w:val="Předmět komentáře Char"/>
    <w:basedOn w:val="TextkomenteChar"/>
    <w:link w:val="Pedmtkomente"/>
    <w:uiPriority w:val="99"/>
    <w:rsid w:val="00D35E3B"/>
    <w:rPr>
      <w:b/>
      <w:bCs/>
    </w:rPr>
  </w:style>
  <w:style w:type="character" w:customStyle="1" w:styleId="ZpatChar">
    <w:name w:val="Zápatí Char"/>
    <w:basedOn w:val="Standardnpsmoodstavce"/>
    <w:link w:val="Zpat"/>
    <w:uiPriority w:val="99"/>
    <w:rsid w:val="00D113FC"/>
  </w:style>
  <w:style w:type="paragraph" w:customStyle="1" w:styleId="odstzkl">
    <w:name w:val="odst.zákl."/>
    <w:basedOn w:val="Normln"/>
    <w:rsid w:val="009332D2"/>
    <w:pPr>
      <w:spacing w:before="60"/>
      <w:jc w:val="both"/>
    </w:pPr>
    <w:rPr>
      <w:sz w:val="24"/>
    </w:rPr>
  </w:style>
  <w:style w:type="paragraph" w:customStyle="1" w:styleId="Neodsazentext">
    <w:name w:val="Neodsazený text"/>
    <w:basedOn w:val="Zkladntext2"/>
    <w:link w:val="NeodsazentextChar"/>
    <w:qFormat/>
    <w:rsid w:val="00AC5D6A"/>
    <w:rPr>
      <w:sz w:val="22"/>
      <w:szCs w:val="22"/>
    </w:rPr>
  </w:style>
  <w:style w:type="character" w:customStyle="1" w:styleId="NeodsazentextChar">
    <w:name w:val="Neodsazený text Char"/>
    <w:basedOn w:val="Standardnpsmoodstavce"/>
    <w:link w:val="Neodsazentext"/>
    <w:rsid w:val="00AC5D6A"/>
    <w:rPr>
      <w:snapToGrid w:val="0"/>
      <w:sz w:val="22"/>
      <w:szCs w:val="22"/>
    </w:rPr>
  </w:style>
  <w:style w:type="character" w:customStyle="1" w:styleId="Zkladntextodsazen3Char">
    <w:name w:val="Základní text odsazený 3 Char"/>
    <w:basedOn w:val="Standardnpsmoodstavce"/>
    <w:link w:val="Zkladntextodsazen3"/>
    <w:rsid w:val="00A84AD7"/>
  </w:style>
  <w:style w:type="character" w:customStyle="1" w:styleId="Zkladntext2Char">
    <w:name w:val="Základní text 2 Char"/>
    <w:link w:val="Zkladntext2"/>
    <w:uiPriority w:val="99"/>
    <w:rsid w:val="005216AC"/>
    <w:rPr>
      <w:snapToGrid w:val="0"/>
      <w:sz w:val="24"/>
    </w:rPr>
  </w:style>
  <w:style w:type="character" w:customStyle="1" w:styleId="Nadpis8Char">
    <w:name w:val="Nadpis 8 Char"/>
    <w:basedOn w:val="Standardnpsmoodstavce"/>
    <w:link w:val="Nadpis8"/>
    <w:rsid w:val="00C25698"/>
    <w:rPr>
      <w:b/>
      <w:bCs/>
      <w:sz w:val="28"/>
    </w:rPr>
  </w:style>
  <w:style w:type="paragraph" w:styleId="Revize">
    <w:name w:val="Revision"/>
    <w:hidden/>
    <w:uiPriority w:val="99"/>
    <w:semiHidden/>
    <w:rsid w:val="00E50668"/>
  </w:style>
  <w:style w:type="character" w:styleId="Hypertextovodkaz">
    <w:name w:val="Hyperlink"/>
    <w:basedOn w:val="Standardnpsmoodstavce"/>
    <w:uiPriority w:val="99"/>
    <w:unhideWhenUsed/>
    <w:rsid w:val="00EF4980"/>
    <w:rPr>
      <w:color w:val="0000FF" w:themeColor="hyperlink"/>
      <w:u w:val="single"/>
    </w:rPr>
  </w:style>
  <w:style w:type="character" w:styleId="Nevyeenzmnka">
    <w:name w:val="Unresolved Mention"/>
    <w:basedOn w:val="Standardnpsmoodstavce"/>
    <w:uiPriority w:val="99"/>
    <w:semiHidden/>
    <w:unhideWhenUsed/>
    <w:rsid w:val="00EF4980"/>
    <w:rPr>
      <w:color w:val="605E5C"/>
      <w:shd w:val="clear" w:color="auto" w:fill="E1DFDD"/>
    </w:rPr>
  </w:style>
  <w:style w:type="paragraph" w:customStyle="1" w:styleId="Smluvnstrany123">
    <w:name w:val="Smluvní strany (1)(2)(3)"/>
    <w:basedOn w:val="Normln"/>
    <w:link w:val="Smluvnstrany123Char"/>
    <w:uiPriority w:val="23"/>
    <w:qFormat/>
    <w:rsid w:val="00E95AD0"/>
    <w:pPr>
      <w:numPr>
        <w:numId w:val="8"/>
      </w:numPr>
      <w:spacing w:after="240"/>
      <w:jc w:val="both"/>
    </w:pPr>
    <w:rPr>
      <w:sz w:val="22"/>
      <w:szCs w:val="22"/>
    </w:rPr>
  </w:style>
  <w:style w:type="character" w:customStyle="1" w:styleId="Smluvnstrany123Char">
    <w:name w:val="Smluvní strany (1)(2)(3) Char"/>
    <w:basedOn w:val="Standardnpsmoodstavce"/>
    <w:link w:val="Smluvnstrany123"/>
    <w:uiPriority w:val="23"/>
    <w:rsid w:val="00E95AD0"/>
    <w:rPr>
      <w:sz w:val="22"/>
      <w:szCs w:val="22"/>
    </w:rPr>
  </w:style>
  <w:style w:type="character" w:customStyle="1" w:styleId="OdstavecseseznamemChar">
    <w:name w:val="Odstavec se seznamem Char"/>
    <w:basedOn w:val="Standardnpsmoodstavce"/>
    <w:link w:val="Odstavecseseznamem"/>
    <w:uiPriority w:val="34"/>
    <w:rsid w:val="00EF5719"/>
  </w:style>
  <w:style w:type="paragraph" w:customStyle="1" w:styleId="SoD1">
    <w:name w:val="SoD 1"/>
    <w:basedOn w:val="Neodsazentext"/>
    <w:link w:val="SoD1Char"/>
    <w:qFormat/>
    <w:rsid w:val="00ED638E"/>
    <w:pPr>
      <w:numPr>
        <w:ilvl w:val="1"/>
        <w:numId w:val="10"/>
      </w:numPr>
      <w:spacing w:after="120"/>
    </w:pPr>
  </w:style>
  <w:style w:type="character" w:customStyle="1" w:styleId="SoD1Char">
    <w:name w:val="SoD 1 Char"/>
    <w:basedOn w:val="NeodsazentextChar"/>
    <w:link w:val="SoD1"/>
    <w:rsid w:val="00ED638E"/>
    <w:rPr>
      <w:snapToGrid w:val="0"/>
      <w:sz w:val="22"/>
      <w:szCs w:val="22"/>
    </w:rPr>
  </w:style>
  <w:style w:type="character" w:customStyle="1" w:styleId="Nadpis1Char">
    <w:name w:val="Nadpis 1 Char"/>
    <w:basedOn w:val="OdstavecseseznamemChar"/>
    <w:link w:val="Nadpis1"/>
    <w:rsid w:val="00EC3CBC"/>
    <w:rPr>
      <w:b/>
      <w:bCs/>
      <w:sz w:val="22"/>
      <w:szCs w:val="22"/>
    </w:rPr>
  </w:style>
  <w:style w:type="paragraph" w:customStyle="1" w:styleId="SoD2">
    <w:name w:val="SoD 2"/>
    <w:basedOn w:val="Normln"/>
    <w:qFormat/>
    <w:rsid w:val="00A0375B"/>
    <w:pPr>
      <w:numPr>
        <w:ilvl w:val="2"/>
        <w:numId w:val="10"/>
      </w:numPr>
      <w:spacing w:after="120"/>
      <w:jc w:val="both"/>
    </w:pPr>
    <w:rPr>
      <w:sz w:val="22"/>
      <w:szCs w:val="22"/>
    </w:rPr>
  </w:style>
  <w:style w:type="character" w:customStyle="1" w:styleId="Nadpis2Char">
    <w:name w:val="Nadpis 2 Char"/>
    <w:basedOn w:val="Standardnpsmoodstavce"/>
    <w:link w:val="Nadpis2"/>
    <w:rsid w:val="00914780"/>
    <w:rPr>
      <w:b/>
      <w:snapToGrid w:val="0"/>
      <w:u w:val="single"/>
    </w:rPr>
  </w:style>
  <w:style w:type="character" w:customStyle="1" w:styleId="Nadpis3Char">
    <w:name w:val="Nadpis 3 Char"/>
    <w:basedOn w:val="Standardnpsmoodstavce"/>
    <w:link w:val="Nadpis3"/>
    <w:rsid w:val="00914780"/>
    <w:rPr>
      <w:snapToGrid w:val="0"/>
      <w:sz w:val="24"/>
    </w:rPr>
  </w:style>
  <w:style w:type="character" w:customStyle="1" w:styleId="Nadpis4Char">
    <w:name w:val="Nadpis 4 Char"/>
    <w:basedOn w:val="Standardnpsmoodstavce"/>
    <w:link w:val="Nadpis4"/>
    <w:rsid w:val="00914780"/>
    <w:rPr>
      <w:snapToGrid w:val="0"/>
      <w:sz w:val="24"/>
    </w:rPr>
  </w:style>
  <w:style w:type="paragraph" w:styleId="Citt">
    <w:name w:val="Quote"/>
    <w:basedOn w:val="Normln"/>
    <w:next w:val="Zkladntext"/>
    <w:link w:val="CittChar"/>
    <w:uiPriority w:val="7"/>
    <w:qFormat/>
    <w:rsid w:val="00914780"/>
    <w:pPr>
      <w:spacing w:before="240" w:after="240"/>
      <w:ind w:left="284" w:right="284"/>
      <w:jc w:val="both"/>
    </w:pPr>
    <w:rPr>
      <w:i/>
      <w:iCs/>
      <w:color w:val="000000" w:themeColor="text1"/>
    </w:rPr>
  </w:style>
  <w:style w:type="character" w:customStyle="1" w:styleId="CittChar">
    <w:name w:val="Citát Char"/>
    <w:basedOn w:val="Standardnpsmoodstavce"/>
    <w:link w:val="Citt"/>
    <w:uiPriority w:val="7"/>
    <w:rsid w:val="00914780"/>
    <w:rPr>
      <w:i/>
      <w:iCs/>
      <w:color w:val="000000" w:themeColor="text1"/>
    </w:rPr>
  </w:style>
  <w:style w:type="paragraph" w:customStyle="1" w:styleId="Nadpis">
    <w:name w:val="Nadpis"/>
    <w:basedOn w:val="Normln"/>
    <w:next w:val="Zkladntext"/>
    <w:link w:val="NadpisChar"/>
    <w:uiPriority w:val="4"/>
    <w:qFormat/>
    <w:rsid w:val="00914780"/>
    <w:pPr>
      <w:keepNext/>
      <w:keepLines/>
      <w:spacing w:before="360" w:after="240"/>
      <w:jc w:val="both"/>
    </w:pPr>
    <w:rPr>
      <w:rFonts w:cs="Arial"/>
      <w:b/>
      <w:kern w:val="32"/>
      <w:sz w:val="32"/>
      <w:szCs w:val="32"/>
    </w:rPr>
  </w:style>
  <w:style w:type="character" w:customStyle="1" w:styleId="NadpisChar">
    <w:name w:val="Nadpis Char"/>
    <w:basedOn w:val="Nadpis1Char"/>
    <w:link w:val="Nadpis"/>
    <w:uiPriority w:val="4"/>
    <w:rsid w:val="00914780"/>
    <w:rPr>
      <w:rFonts w:cs="Arial"/>
      <w:b/>
      <w:bCs w:val="0"/>
      <w:kern w:val="32"/>
      <w:sz w:val="32"/>
      <w:szCs w:val="32"/>
    </w:rPr>
  </w:style>
  <w:style w:type="paragraph" w:customStyle="1" w:styleId="Seznam123">
    <w:name w:val="Seznam 1)2)3)"/>
    <w:basedOn w:val="Normln"/>
    <w:link w:val="Seznam123Char"/>
    <w:uiPriority w:val="19"/>
    <w:qFormat/>
    <w:rsid w:val="00914780"/>
    <w:pPr>
      <w:numPr>
        <w:numId w:val="15"/>
      </w:numPr>
      <w:spacing w:after="240"/>
      <w:contextualSpacing/>
      <w:jc w:val="both"/>
    </w:pPr>
    <w:rPr>
      <w:sz w:val="22"/>
      <w:szCs w:val="22"/>
    </w:rPr>
  </w:style>
  <w:style w:type="paragraph" w:customStyle="1" w:styleId="msk">
    <w:name w:val="Římská"/>
    <w:basedOn w:val="Nadpis"/>
    <w:next w:val="Zkladntext"/>
    <w:link w:val="mskChar"/>
    <w:uiPriority w:val="3"/>
    <w:qFormat/>
    <w:rsid w:val="00914780"/>
    <w:pPr>
      <w:numPr>
        <w:numId w:val="11"/>
      </w:numPr>
      <w:jc w:val="center"/>
    </w:pPr>
  </w:style>
  <w:style w:type="character" w:customStyle="1" w:styleId="Seznam123Char">
    <w:name w:val="Seznam 1)2)3) Char"/>
    <w:basedOn w:val="ZkladntextChar"/>
    <w:link w:val="Seznam123"/>
    <w:uiPriority w:val="19"/>
    <w:rsid w:val="00914780"/>
    <w:rPr>
      <w:sz w:val="22"/>
      <w:szCs w:val="22"/>
    </w:rPr>
  </w:style>
  <w:style w:type="character" w:customStyle="1" w:styleId="mskChar">
    <w:name w:val="Římská Char"/>
    <w:basedOn w:val="NadpisChar"/>
    <w:link w:val="msk"/>
    <w:uiPriority w:val="3"/>
    <w:rsid w:val="00914780"/>
    <w:rPr>
      <w:rFonts w:cs="Arial"/>
      <w:b/>
      <w:bCs w:val="0"/>
      <w:kern w:val="32"/>
      <w:sz w:val="32"/>
      <w:szCs w:val="32"/>
    </w:rPr>
  </w:style>
  <w:style w:type="paragraph" w:customStyle="1" w:styleId="Titulnstranapomocn">
    <w:name w:val="Titulní strana (pomocné)"/>
    <w:basedOn w:val="Nzevsmlouvytitulnstrana"/>
    <w:next w:val="Titulnstrananzevstrany"/>
    <w:link w:val="TitulnstranapomocnChar"/>
    <w:uiPriority w:val="21"/>
    <w:qFormat/>
    <w:rsid w:val="00914780"/>
    <w:rPr>
      <w:b w:val="0"/>
      <w:i/>
      <w:sz w:val="22"/>
      <w:szCs w:val="22"/>
    </w:rPr>
  </w:style>
  <w:style w:type="paragraph" w:customStyle="1" w:styleId="Nzevsmlouvytitulnstrana">
    <w:name w:val="Název smlouvy (titulní strana)"/>
    <w:basedOn w:val="Normln"/>
    <w:next w:val="Titulnstranapomocn"/>
    <w:link w:val="NzevsmlouvytitulnstranaChar"/>
    <w:uiPriority w:val="24"/>
    <w:qFormat/>
    <w:rsid w:val="00914780"/>
    <w:pPr>
      <w:spacing w:after="240"/>
      <w:jc w:val="center"/>
    </w:pPr>
    <w:rPr>
      <w:b/>
      <w:caps/>
      <w:sz w:val="28"/>
      <w:szCs w:val="28"/>
    </w:rPr>
  </w:style>
  <w:style w:type="character" w:customStyle="1" w:styleId="TitulnstranapomocnChar">
    <w:name w:val="Titulní strana (pomocné) Char"/>
    <w:basedOn w:val="Standardnpsmoodstavce"/>
    <w:link w:val="Titulnstranapomocn"/>
    <w:uiPriority w:val="21"/>
    <w:rsid w:val="00914780"/>
    <w:rPr>
      <w:i/>
      <w:caps/>
      <w:sz w:val="22"/>
      <w:szCs w:val="22"/>
    </w:rPr>
  </w:style>
  <w:style w:type="character" w:customStyle="1" w:styleId="ZhlavChar">
    <w:name w:val="Záhlaví Char"/>
    <w:basedOn w:val="Standardnpsmoodstavce"/>
    <w:link w:val="Zhlav"/>
    <w:uiPriority w:val="99"/>
    <w:rsid w:val="00914780"/>
  </w:style>
  <w:style w:type="paragraph" w:customStyle="1" w:styleId="Titulnstrananzevstrany">
    <w:name w:val="Titulní strana (název strany)"/>
    <w:basedOn w:val="Nzevsmlouvytitulnstrana"/>
    <w:next w:val="Titulnstranapomocn"/>
    <w:link w:val="TitulnstrananzevstranyChar"/>
    <w:uiPriority w:val="21"/>
    <w:qFormat/>
    <w:rsid w:val="00914780"/>
    <w:rPr>
      <w:b w:val="0"/>
      <w:sz w:val="24"/>
      <w:szCs w:val="24"/>
    </w:rPr>
  </w:style>
  <w:style w:type="paragraph" w:styleId="Textpoznpodarou">
    <w:name w:val="footnote text"/>
    <w:basedOn w:val="Normln"/>
    <w:link w:val="TextpoznpodarouChar"/>
    <w:uiPriority w:val="99"/>
    <w:semiHidden/>
    <w:unhideWhenUsed/>
    <w:rsid w:val="00914780"/>
    <w:pPr>
      <w:ind w:firstLine="567"/>
      <w:jc w:val="both"/>
    </w:pPr>
  </w:style>
  <w:style w:type="character" w:customStyle="1" w:styleId="TextpoznpodarouChar">
    <w:name w:val="Text pozn. pod čarou Char"/>
    <w:basedOn w:val="Standardnpsmoodstavce"/>
    <w:link w:val="Textpoznpodarou"/>
    <w:uiPriority w:val="99"/>
    <w:semiHidden/>
    <w:rsid w:val="00914780"/>
  </w:style>
  <w:style w:type="character" w:customStyle="1" w:styleId="NzevsmlouvytitulnstranaChar">
    <w:name w:val="Název smlouvy (titulní strana) Char"/>
    <w:basedOn w:val="Standardnpsmoodstavce"/>
    <w:link w:val="Nzevsmlouvytitulnstrana"/>
    <w:uiPriority w:val="24"/>
    <w:rsid w:val="00914780"/>
    <w:rPr>
      <w:b/>
      <w:caps/>
      <w:sz w:val="28"/>
      <w:szCs w:val="28"/>
    </w:rPr>
  </w:style>
  <w:style w:type="character" w:customStyle="1" w:styleId="TitulnstrananzevstranyChar">
    <w:name w:val="Titulní strana (název strany) Char"/>
    <w:basedOn w:val="NzevsmlouvytitulnstranaChar"/>
    <w:link w:val="Titulnstrananzevstrany"/>
    <w:uiPriority w:val="21"/>
    <w:rsid w:val="00914780"/>
    <w:rPr>
      <w:b w:val="0"/>
      <w:caps/>
      <w:sz w:val="24"/>
      <w:szCs w:val="24"/>
    </w:rPr>
  </w:style>
  <w:style w:type="character" w:styleId="Znakapoznpodarou">
    <w:name w:val="footnote reference"/>
    <w:basedOn w:val="Standardnpsmoodstavce"/>
    <w:uiPriority w:val="99"/>
    <w:semiHidden/>
    <w:unhideWhenUsed/>
    <w:rsid w:val="00914780"/>
    <w:rPr>
      <w:vertAlign w:val="superscript"/>
    </w:rPr>
  </w:style>
  <w:style w:type="paragraph" w:customStyle="1" w:styleId="Rubrika">
    <w:name w:val="Rubrika"/>
    <w:basedOn w:val="Zkladntext"/>
    <w:link w:val="RubrikaChar"/>
    <w:uiPriority w:val="25"/>
    <w:qFormat/>
    <w:rsid w:val="00914780"/>
    <w:pPr>
      <w:tabs>
        <w:tab w:val="left" w:pos="1418"/>
        <w:tab w:val="left" w:pos="4253"/>
      </w:tabs>
      <w:spacing w:after="240"/>
      <w:ind w:left="1418" w:hanging="1418"/>
    </w:pPr>
    <w:rPr>
      <w:b/>
      <w:sz w:val="22"/>
      <w:szCs w:val="22"/>
    </w:rPr>
  </w:style>
  <w:style w:type="character" w:customStyle="1" w:styleId="RubrikaChar">
    <w:name w:val="Rubrika Char"/>
    <w:basedOn w:val="ZkladntextChar"/>
    <w:link w:val="Rubrika"/>
    <w:uiPriority w:val="25"/>
    <w:rsid w:val="00914780"/>
    <w:rPr>
      <w:b/>
      <w:sz w:val="22"/>
      <w:szCs w:val="22"/>
    </w:rPr>
  </w:style>
  <w:style w:type="paragraph" w:customStyle="1" w:styleId="Rubrikaseznam">
    <w:name w:val="Rubrika (seznam)"/>
    <w:basedOn w:val="Rubrika"/>
    <w:link w:val="RubrikaseznamChar"/>
    <w:uiPriority w:val="25"/>
    <w:qFormat/>
    <w:rsid w:val="00914780"/>
    <w:pPr>
      <w:tabs>
        <w:tab w:val="clear" w:pos="1418"/>
        <w:tab w:val="clear" w:pos="4253"/>
      </w:tabs>
      <w:ind w:left="567" w:hanging="567"/>
    </w:pPr>
    <w:rPr>
      <w:b w:val="0"/>
    </w:rPr>
  </w:style>
  <w:style w:type="character" w:customStyle="1" w:styleId="RubrikaseznamChar">
    <w:name w:val="Rubrika (seznam) Char"/>
    <w:basedOn w:val="RubrikaChar"/>
    <w:link w:val="Rubrikaseznam"/>
    <w:uiPriority w:val="25"/>
    <w:rsid w:val="00914780"/>
    <w:rPr>
      <w:b w:val="0"/>
      <w:sz w:val="22"/>
      <w:szCs w:val="22"/>
    </w:rPr>
  </w:style>
  <w:style w:type="paragraph" w:customStyle="1" w:styleId="Petitnadpis">
    <w:name w:val="Petit (nadpis)"/>
    <w:basedOn w:val="Normln"/>
    <w:next w:val="Petitvroky"/>
    <w:link w:val="PetitnadpisChar"/>
    <w:uiPriority w:val="26"/>
    <w:qFormat/>
    <w:rsid w:val="00914780"/>
    <w:pPr>
      <w:spacing w:after="240"/>
      <w:jc w:val="center"/>
    </w:pPr>
    <w:rPr>
      <w:b/>
      <w:spacing w:val="80"/>
      <w:sz w:val="22"/>
      <w:szCs w:val="22"/>
    </w:rPr>
  </w:style>
  <w:style w:type="paragraph" w:customStyle="1" w:styleId="Petitvroky">
    <w:name w:val="Petit (výroky)"/>
    <w:basedOn w:val="Normln"/>
    <w:link w:val="PetitvrokyChar"/>
    <w:uiPriority w:val="26"/>
    <w:qFormat/>
    <w:rsid w:val="00914780"/>
    <w:pPr>
      <w:numPr>
        <w:numId w:val="12"/>
      </w:numPr>
      <w:spacing w:after="240"/>
      <w:jc w:val="both"/>
    </w:pPr>
    <w:rPr>
      <w:b/>
      <w:sz w:val="22"/>
      <w:szCs w:val="22"/>
    </w:rPr>
  </w:style>
  <w:style w:type="character" w:customStyle="1" w:styleId="PetitnadpisChar">
    <w:name w:val="Petit (nadpis) Char"/>
    <w:basedOn w:val="ZkladntextChar"/>
    <w:link w:val="Petitnadpis"/>
    <w:uiPriority w:val="26"/>
    <w:rsid w:val="00914780"/>
    <w:rPr>
      <w:b/>
      <w:spacing w:val="80"/>
      <w:sz w:val="22"/>
      <w:szCs w:val="22"/>
    </w:rPr>
  </w:style>
  <w:style w:type="table" w:styleId="Mkatabulky">
    <w:name w:val="Table Grid"/>
    <w:basedOn w:val="Normlntabulka"/>
    <w:uiPriority w:val="59"/>
    <w:rsid w:val="00914780"/>
    <w:pPr>
      <w:ind w:left="907" w:firstLine="510"/>
    </w:pPr>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titvrokyChar">
    <w:name w:val="Petit (výroky) Char"/>
    <w:basedOn w:val="ZkladntextChar"/>
    <w:link w:val="Petitvroky"/>
    <w:uiPriority w:val="26"/>
    <w:rsid w:val="00914780"/>
    <w:rPr>
      <w:b/>
      <w:sz w:val="22"/>
      <w:szCs w:val="22"/>
    </w:rPr>
  </w:style>
  <w:style w:type="character" w:customStyle="1" w:styleId="TextbublinyChar">
    <w:name w:val="Text bubliny Char"/>
    <w:basedOn w:val="Standardnpsmoodstavce"/>
    <w:link w:val="Textbubliny"/>
    <w:uiPriority w:val="99"/>
    <w:semiHidden/>
    <w:rsid w:val="00914780"/>
    <w:rPr>
      <w:rFonts w:ascii="Tahoma" w:hAnsi="Tahoma" w:cs="Tahoma"/>
      <w:sz w:val="16"/>
      <w:szCs w:val="16"/>
    </w:rPr>
  </w:style>
  <w:style w:type="paragraph" w:customStyle="1" w:styleId="PreambuleABC">
    <w:name w:val="Preambule (A)(B)(C)"/>
    <w:basedOn w:val="Neodsazentext"/>
    <w:link w:val="PreambuleABCChar"/>
    <w:uiPriority w:val="23"/>
    <w:qFormat/>
    <w:rsid w:val="00914780"/>
    <w:pPr>
      <w:numPr>
        <w:numId w:val="14"/>
      </w:numPr>
      <w:spacing w:before="0" w:after="240"/>
    </w:pPr>
    <w:rPr>
      <w:snapToGrid/>
    </w:rPr>
  </w:style>
  <w:style w:type="paragraph" w:customStyle="1" w:styleId="PrvnrovesmlouvyNadpis">
    <w:name w:val="První úroveň smlouvy (Nadpis)"/>
    <w:basedOn w:val="Neodsazentext"/>
    <w:next w:val="Druhrovesmlouvy"/>
    <w:link w:val="PrvnrovesmlouvyNadpisChar"/>
    <w:uiPriority w:val="3"/>
    <w:qFormat/>
    <w:rsid w:val="00914780"/>
    <w:pPr>
      <w:keepNext/>
      <w:numPr>
        <w:numId w:val="13"/>
      </w:numPr>
      <w:spacing w:before="360" w:after="240"/>
    </w:pPr>
    <w:rPr>
      <w:b/>
      <w:caps/>
      <w:snapToGrid/>
    </w:rPr>
  </w:style>
  <w:style w:type="character" w:customStyle="1" w:styleId="PreambuleABCChar">
    <w:name w:val="Preambule (A)(B)(C) Char"/>
    <w:basedOn w:val="NeodsazentextChar"/>
    <w:link w:val="PreambuleABC"/>
    <w:uiPriority w:val="23"/>
    <w:rsid w:val="00914780"/>
    <w:rPr>
      <w:snapToGrid/>
      <w:sz w:val="22"/>
      <w:szCs w:val="22"/>
    </w:rPr>
  </w:style>
  <w:style w:type="paragraph" w:customStyle="1" w:styleId="Druhrovesmlouvy">
    <w:name w:val="Druhá úroveň smlouvy"/>
    <w:basedOn w:val="PrvnrovesmlouvyNadpis"/>
    <w:link w:val="DruhrovesmlouvyChar"/>
    <w:uiPriority w:val="6"/>
    <w:qFormat/>
    <w:rsid w:val="00914780"/>
    <w:pPr>
      <w:keepNext w:val="0"/>
      <w:numPr>
        <w:ilvl w:val="1"/>
      </w:numPr>
      <w:spacing w:before="0"/>
    </w:pPr>
    <w:rPr>
      <w:b w:val="0"/>
      <w:caps w:val="0"/>
    </w:rPr>
  </w:style>
  <w:style w:type="character" w:customStyle="1" w:styleId="PrvnrovesmlouvyNadpisChar">
    <w:name w:val="První úroveň smlouvy (Nadpis) Char"/>
    <w:basedOn w:val="NeodsazentextChar"/>
    <w:link w:val="PrvnrovesmlouvyNadpis"/>
    <w:uiPriority w:val="3"/>
    <w:rsid w:val="00914780"/>
    <w:rPr>
      <w:b/>
      <w:caps/>
      <w:snapToGrid/>
      <w:sz w:val="22"/>
      <w:szCs w:val="22"/>
    </w:rPr>
  </w:style>
  <w:style w:type="paragraph" w:customStyle="1" w:styleId="Tetrovesmlouvy">
    <w:name w:val="Třetí úroveň smlouvy"/>
    <w:basedOn w:val="Druhrovesmlouvy"/>
    <w:link w:val="TetrovesmlouvyChar"/>
    <w:uiPriority w:val="21"/>
    <w:qFormat/>
    <w:rsid w:val="00914780"/>
    <w:pPr>
      <w:numPr>
        <w:ilvl w:val="2"/>
      </w:numPr>
    </w:pPr>
    <w:rPr>
      <w:rFonts w:eastAsia="Arial Unicode MS"/>
    </w:rPr>
  </w:style>
  <w:style w:type="character" w:customStyle="1" w:styleId="DruhrovesmlouvyChar">
    <w:name w:val="Druhá úroveň smlouvy Char"/>
    <w:basedOn w:val="PrvnrovesmlouvyNadpisChar"/>
    <w:link w:val="Druhrovesmlouvy"/>
    <w:uiPriority w:val="6"/>
    <w:rsid w:val="00914780"/>
    <w:rPr>
      <w:b w:val="0"/>
      <w:caps w:val="0"/>
      <w:snapToGrid/>
      <w:sz w:val="22"/>
      <w:szCs w:val="22"/>
    </w:rPr>
  </w:style>
  <w:style w:type="paragraph" w:customStyle="1" w:styleId="tvrtrovesmlouvy">
    <w:name w:val="Čtvrtá úroveň smlouvy"/>
    <w:basedOn w:val="Tetrovesmlouvy"/>
    <w:link w:val="tvrtrovesmlouvyChar"/>
    <w:uiPriority w:val="21"/>
    <w:qFormat/>
    <w:rsid w:val="00914780"/>
    <w:pPr>
      <w:numPr>
        <w:ilvl w:val="3"/>
      </w:numPr>
    </w:pPr>
  </w:style>
  <w:style w:type="character" w:customStyle="1" w:styleId="TetrovesmlouvyChar">
    <w:name w:val="Třetí úroveň smlouvy Char"/>
    <w:basedOn w:val="DruhrovesmlouvyChar"/>
    <w:link w:val="Tetrovesmlouvy"/>
    <w:uiPriority w:val="21"/>
    <w:rsid w:val="00914780"/>
    <w:rPr>
      <w:rFonts w:eastAsia="Arial Unicode MS"/>
      <w:b w:val="0"/>
      <w:caps w:val="0"/>
      <w:snapToGrid/>
      <w:sz w:val="22"/>
      <w:szCs w:val="22"/>
    </w:rPr>
  </w:style>
  <w:style w:type="paragraph" w:styleId="Pokraovnseznamu">
    <w:name w:val="List Continue"/>
    <w:basedOn w:val="Normln"/>
    <w:uiPriority w:val="99"/>
    <w:unhideWhenUsed/>
    <w:rsid w:val="00914780"/>
    <w:pPr>
      <w:spacing w:after="120"/>
      <w:ind w:left="283"/>
      <w:contextualSpacing/>
    </w:pPr>
    <w:rPr>
      <w:rFonts w:ascii="Arial" w:hAnsi="Arial"/>
      <w:szCs w:val="24"/>
    </w:rPr>
  </w:style>
  <w:style w:type="character" w:customStyle="1" w:styleId="tvrtrovesmlouvyChar">
    <w:name w:val="Čtvrtá úroveň smlouvy Char"/>
    <w:basedOn w:val="TetrovesmlouvyChar"/>
    <w:link w:val="tvrtrovesmlouvy"/>
    <w:uiPriority w:val="21"/>
    <w:rsid w:val="00914780"/>
    <w:rPr>
      <w:rFonts w:eastAsia="Arial Unicode MS"/>
      <w:b w:val="0"/>
      <w:caps w:val="0"/>
      <w:snapToGrid/>
      <w:sz w:val="22"/>
      <w:szCs w:val="22"/>
    </w:rPr>
  </w:style>
  <w:style w:type="paragraph" w:customStyle="1" w:styleId="Seznamiiiiii">
    <w:name w:val="Seznam (i)(ii)(iii)"/>
    <w:basedOn w:val="Seznam123"/>
    <w:link w:val="SeznamiiiiiiChar"/>
    <w:uiPriority w:val="19"/>
    <w:qFormat/>
    <w:rsid w:val="00914780"/>
    <w:pPr>
      <w:numPr>
        <w:numId w:val="16"/>
      </w:numPr>
    </w:pPr>
  </w:style>
  <w:style w:type="character" w:customStyle="1" w:styleId="SeznamiiiiiiChar">
    <w:name w:val="Seznam (i)(ii)(iii) Char"/>
    <w:basedOn w:val="Seznam123Char"/>
    <w:link w:val="Seznamiiiiii"/>
    <w:uiPriority w:val="19"/>
    <w:rsid w:val="00914780"/>
    <w:rPr>
      <w:sz w:val="22"/>
      <w:szCs w:val="22"/>
    </w:rPr>
  </w:style>
  <w:style w:type="paragraph" w:customStyle="1" w:styleId="Seznam-">
    <w:name w:val="Seznam (-)"/>
    <w:basedOn w:val="Seznam123"/>
    <w:link w:val="Seznam-Char"/>
    <w:uiPriority w:val="19"/>
    <w:qFormat/>
    <w:rsid w:val="00914780"/>
    <w:pPr>
      <w:numPr>
        <w:numId w:val="17"/>
      </w:numPr>
      <w:ind w:left="851" w:hanging="284"/>
    </w:pPr>
  </w:style>
  <w:style w:type="character" w:customStyle="1" w:styleId="Seznam-Char">
    <w:name w:val="Seznam (-) Char"/>
    <w:basedOn w:val="Seznam123Char"/>
    <w:link w:val="Seznam-"/>
    <w:uiPriority w:val="19"/>
    <w:rsid w:val="00914780"/>
    <w:rPr>
      <w:sz w:val="22"/>
      <w:szCs w:val="22"/>
    </w:rPr>
  </w:style>
  <w:style w:type="paragraph" w:styleId="Obsah1">
    <w:name w:val="toc 1"/>
    <w:aliases w:val="Obsah (Římská)"/>
    <w:basedOn w:val="Nadpis"/>
    <w:next w:val="Zkladntext"/>
    <w:autoRedefine/>
    <w:uiPriority w:val="39"/>
    <w:unhideWhenUsed/>
    <w:rsid w:val="00914780"/>
    <w:pPr>
      <w:tabs>
        <w:tab w:val="left" w:pos="567"/>
        <w:tab w:val="right" w:leader="dot" w:pos="8335"/>
      </w:tabs>
    </w:pPr>
  </w:style>
  <w:style w:type="paragraph" w:customStyle="1" w:styleId="Petitroky">
    <w:name w:val="Petit (úroky)"/>
    <w:basedOn w:val="Neodsazentext"/>
    <w:link w:val="PetitrokyChar"/>
    <w:uiPriority w:val="20"/>
    <w:qFormat/>
    <w:rsid w:val="00914780"/>
    <w:pPr>
      <w:spacing w:before="0" w:after="240"/>
      <w:ind w:left="1134"/>
    </w:pPr>
    <w:rPr>
      <w:b/>
      <w:snapToGrid/>
    </w:rPr>
  </w:style>
  <w:style w:type="character" w:customStyle="1" w:styleId="PetitrokyChar">
    <w:name w:val="Petit (úroky) Char"/>
    <w:basedOn w:val="NeodsazentextChar"/>
    <w:link w:val="Petitroky"/>
    <w:uiPriority w:val="20"/>
    <w:rsid w:val="00914780"/>
    <w:rPr>
      <w:b/>
      <w:snapToGrid/>
      <w:sz w:val="22"/>
      <w:szCs w:val="22"/>
    </w:rPr>
  </w:style>
  <w:style w:type="paragraph" w:customStyle="1" w:styleId="Prvnrove">
    <w:name w:val="První úroveň"/>
    <w:basedOn w:val="Normln"/>
    <w:qFormat/>
    <w:rsid w:val="00914780"/>
    <w:pPr>
      <w:keepNext/>
      <w:numPr>
        <w:numId w:val="18"/>
      </w:numPr>
      <w:spacing w:before="360" w:after="240"/>
      <w:ind w:left="567" w:hanging="567"/>
      <w:jc w:val="both"/>
    </w:pPr>
    <w:rPr>
      <w:b/>
      <w:caps/>
      <w:sz w:val="22"/>
      <w:lang w:eastAsia="en-US"/>
    </w:rPr>
  </w:style>
  <w:style w:type="paragraph" w:customStyle="1" w:styleId="Tetrove">
    <w:name w:val="Třetí úroveň"/>
    <w:basedOn w:val="Normln"/>
    <w:qFormat/>
    <w:rsid w:val="00914780"/>
    <w:pPr>
      <w:numPr>
        <w:ilvl w:val="2"/>
        <w:numId w:val="18"/>
      </w:numPr>
      <w:spacing w:after="120"/>
      <w:ind w:left="1134" w:hanging="567"/>
      <w:jc w:val="both"/>
    </w:pPr>
    <w:rPr>
      <w:sz w:val="22"/>
      <w:szCs w:val="22"/>
      <w:lang w:eastAsia="en-US"/>
    </w:rPr>
  </w:style>
  <w:style w:type="paragraph" w:customStyle="1" w:styleId="Druhrove1">
    <w:name w:val="Druhá úroveň 1"/>
    <w:basedOn w:val="Normln"/>
    <w:qFormat/>
    <w:rsid w:val="00914780"/>
    <w:pPr>
      <w:numPr>
        <w:ilvl w:val="1"/>
        <w:numId w:val="18"/>
      </w:numPr>
      <w:spacing w:after="240"/>
      <w:ind w:left="567" w:hanging="567"/>
      <w:jc w:val="both"/>
    </w:pPr>
    <w:rPr>
      <w:sz w:val="22"/>
      <w:lang w:eastAsia="en-US"/>
    </w:rPr>
  </w:style>
  <w:style w:type="paragraph" w:customStyle="1" w:styleId="Zkladntext31">
    <w:name w:val="Základní text 31"/>
    <w:basedOn w:val="Normln"/>
    <w:rsid w:val="00914780"/>
    <w:pPr>
      <w:widowControl w:val="0"/>
      <w:jc w:val="both"/>
    </w:pPr>
    <w:rPr>
      <w:rFonts w:ascii="Arial" w:hAnsi="Arial"/>
      <w:sz w:val="24"/>
    </w:rPr>
  </w:style>
  <w:style w:type="character" w:customStyle="1" w:styleId="platne1">
    <w:name w:val="platne1"/>
    <w:rsid w:val="00914780"/>
  </w:style>
  <w:style w:type="character" w:customStyle="1" w:styleId="NzevChar">
    <w:name w:val="Název Char"/>
    <w:basedOn w:val="Standardnpsmoodstavce"/>
    <w:link w:val="Nzev"/>
    <w:rsid w:val="00914780"/>
    <w:rPr>
      <w:b/>
      <w:snapToGrid w:val="0"/>
      <w:sz w:val="28"/>
    </w:rPr>
  </w:style>
  <w:style w:type="character" w:styleId="Sledovanodkaz">
    <w:name w:val="FollowedHyperlink"/>
    <w:basedOn w:val="Standardnpsmoodstavce"/>
    <w:uiPriority w:val="99"/>
    <w:semiHidden/>
    <w:unhideWhenUsed/>
    <w:rsid w:val="0091478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566470">
      <w:bodyDiv w:val="1"/>
      <w:marLeft w:val="0"/>
      <w:marRight w:val="0"/>
      <w:marTop w:val="0"/>
      <w:marBottom w:val="0"/>
      <w:divBdr>
        <w:top w:val="none" w:sz="0" w:space="0" w:color="auto"/>
        <w:left w:val="none" w:sz="0" w:space="0" w:color="auto"/>
        <w:bottom w:val="none" w:sz="0" w:space="0" w:color="auto"/>
        <w:right w:val="none" w:sz="0" w:space="0" w:color="auto"/>
      </w:divBdr>
    </w:div>
    <w:div w:id="437991164">
      <w:bodyDiv w:val="1"/>
      <w:marLeft w:val="0"/>
      <w:marRight w:val="0"/>
      <w:marTop w:val="0"/>
      <w:marBottom w:val="0"/>
      <w:divBdr>
        <w:top w:val="none" w:sz="0" w:space="0" w:color="auto"/>
        <w:left w:val="none" w:sz="0" w:space="0" w:color="auto"/>
        <w:bottom w:val="none" w:sz="0" w:space="0" w:color="auto"/>
        <w:right w:val="none" w:sz="0" w:space="0" w:color="auto"/>
      </w:divBdr>
    </w:div>
    <w:div w:id="641278342">
      <w:bodyDiv w:val="1"/>
      <w:marLeft w:val="0"/>
      <w:marRight w:val="0"/>
      <w:marTop w:val="0"/>
      <w:marBottom w:val="0"/>
      <w:divBdr>
        <w:top w:val="none" w:sz="0" w:space="0" w:color="auto"/>
        <w:left w:val="none" w:sz="0" w:space="0" w:color="auto"/>
        <w:bottom w:val="none" w:sz="0" w:space="0" w:color="auto"/>
        <w:right w:val="none" w:sz="0" w:space="0" w:color="auto"/>
      </w:divBdr>
    </w:div>
    <w:div w:id="776869812">
      <w:bodyDiv w:val="1"/>
      <w:marLeft w:val="0"/>
      <w:marRight w:val="0"/>
      <w:marTop w:val="0"/>
      <w:marBottom w:val="0"/>
      <w:divBdr>
        <w:top w:val="none" w:sz="0" w:space="0" w:color="auto"/>
        <w:left w:val="none" w:sz="0" w:space="0" w:color="auto"/>
        <w:bottom w:val="none" w:sz="0" w:space="0" w:color="auto"/>
        <w:right w:val="none" w:sz="0" w:space="0" w:color="auto"/>
      </w:divBdr>
    </w:div>
    <w:div w:id="812989339">
      <w:bodyDiv w:val="1"/>
      <w:marLeft w:val="0"/>
      <w:marRight w:val="0"/>
      <w:marTop w:val="105"/>
      <w:marBottom w:val="0"/>
      <w:divBdr>
        <w:top w:val="none" w:sz="0" w:space="0" w:color="auto"/>
        <w:left w:val="none" w:sz="0" w:space="0" w:color="auto"/>
        <w:bottom w:val="none" w:sz="0" w:space="0" w:color="auto"/>
        <w:right w:val="none" w:sz="0" w:space="0" w:color="auto"/>
      </w:divBdr>
      <w:divsChild>
        <w:div w:id="313804342">
          <w:marLeft w:val="0"/>
          <w:marRight w:val="0"/>
          <w:marTop w:val="0"/>
          <w:marBottom w:val="0"/>
          <w:divBdr>
            <w:top w:val="none" w:sz="0" w:space="0" w:color="auto"/>
            <w:left w:val="none" w:sz="0" w:space="0" w:color="auto"/>
            <w:bottom w:val="none" w:sz="0" w:space="0" w:color="auto"/>
            <w:right w:val="none" w:sz="0" w:space="0" w:color="auto"/>
          </w:divBdr>
          <w:divsChild>
            <w:div w:id="881792726">
              <w:marLeft w:val="0"/>
              <w:marRight w:val="0"/>
              <w:marTop w:val="0"/>
              <w:marBottom w:val="0"/>
              <w:divBdr>
                <w:top w:val="none" w:sz="0" w:space="0" w:color="auto"/>
                <w:left w:val="none" w:sz="0" w:space="0" w:color="auto"/>
                <w:bottom w:val="none" w:sz="0" w:space="0" w:color="auto"/>
                <w:right w:val="none" w:sz="0" w:space="0" w:color="auto"/>
              </w:divBdr>
              <w:divsChild>
                <w:div w:id="1167479959">
                  <w:marLeft w:val="0"/>
                  <w:marRight w:val="225"/>
                  <w:marTop w:val="150"/>
                  <w:marBottom w:val="0"/>
                  <w:divBdr>
                    <w:top w:val="none" w:sz="0" w:space="0" w:color="auto"/>
                    <w:left w:val="none" w:sz="0" w:space="0" w:color="auto"/>
                    <w:bottom w:val="none" w:sz="0" w:space="0" w:color="auto"/>
                    <w:right w:val="none" w:sz="0" w:space="0" w:color="auto"/>
                  </w:divBdr>
                </w:div>
              </w:divsChild>
            </w:div>
          </w:divsChild>
        </w:div>
      </w:divsChild>
    </w:div>
    <w:div w:id="874464122">
      <w:bodyDiv w:val="1"/>
      <w:marLeft w:val="0"/>
      <w:marRight w:val="0"/>
      <w:marTop w:val="0"/>
      <w:marBottom w:val="0"/>
      <w:divBdr>
        <w:top w:val="none" w:sz="0" w:space="0" w:color="auto"/>
        <w:left w:val="none" w:sz="0" w:space="0" w:color="auto"/>
        <w:bottom w:val="none" w:sz="0" w:space="0" w:color="auto"/>
        <w:right w:val="none" w:sz="0" w:space="0" w:color="auto"/>
      </w:divBdr>
    </w:div>
    <w:div w:id="892042348">
      <w:bodyDiv w:val="1"/>
      <w:marLeft w:val="0"/>
      <w:marRight w:val="0"/>
      <w:marTop w:val="0"/>
      <w:marBottom w:val="0"/>
      <w:divBdr>
        <w:top w:val="none" w:sz="0" w:space="0" w:color="auto"/>
        <w:left w:val="none" w:sz="0" w:space="0" w:color="auto"/>
        <w:bottom w:val="none" w:sz="0" w:space="0" w:color="auto"/>
        <w:right w:val="none" w:sz="0" w:space="0" w:color="auto"/>
      </w:divBdr>
    </w:div>
    <w:div w:id="1126512631">
      <w:bodyDiv w:val="1"/>
      <w:marLeft w:val="0"/>
      <w:marRight w:val="0"/>
      <w:marTop w:val="0"/>
      <w:marBottom w:val="0"/>
      <w:divBdr>
        <w:top w:val="none" w:sz="0" w:space="0" w:color="auto"/>
        <w:left w:val="none" w:sz="0" w:space="0" w:color="auto"/>
        <w:bottom w:val="none" w:sz="0" w:space="0" w:color="auto"/>
        <w:right w:val="none" w:sz="0" w:space="0" w:color="auto"/>
      </w:divBdr>
    </w:div>
    <w:div w:id="1170489243">
      <w:bodyDiv w:val="1"/>
      <w:marLeft w:val="0"/>
      <w:marRight w:val="0"/>
      <w:marTop w:val="0"/>
      <w:marBottom w:val="0"/>
      <w:divBdr>
        <w:top w:val="none" w:sz="0" w:space="0" w:color="auto"/>
        <w:left w:val="none" w:sz="0" w:space="0" w:color="auto"/>
        <w:bottom w:val="none" w:sz="0" w:space="0" w:color="auto"/>
        <w:right w:val="none" w:sz="0" w:space="0" w:color="auto"/>
      </w:divBdr>
    </w:div>
    <w:div w:id="1207596836">
      <w:bodyDiv w:val="1"/>
      <w:marLeft w:val="0"/>
      <w:marRight w:val="0"/>
      <w:marTop w:val="0"/>
      <w:marBottom w:val="0"/>
      <w:divBdr>
        <w:top w:val="none" w:sz="0" w:space="0" w:color="auto"/>
        <w:left w:val="none" w:sz="0" w:space="0" w:color="auto"/>
        <w:bottom w:val="none" w:sz="0" w:space="0" w:color="auto"/>
        <w:right w:val="none" w:sz="0" w:space="0" w:color="auto"/>
      </w:divBdr>
    </w:div>
    <w:div w:id="1219590003">
      <w:bodyDiv w:val="1"/>
      <w:marLeft w:val="0"/>
      <w:marRight w:val="0"/>
      <w:marTop w:val="0"/>
      <w:marBottom w:val="0"/>
      <w:divBdr>
        <w:top w:val="none" w:sz="0" w:space="0" w:color="auto"/>
        <w:left w:val="none" w:sz="0" w:space="0" w:color="auto"/>
        <w:bottom w:val="none" w:sz="0" w:space="0" w:color="auto"/>
        <w:right w:val="none" w:sz="0" w:space="0" w:color="auto"/>
      </w:divBdr>
    </w:div>
    <w:div w:id="1241524500">
      <w:bodyDiv w:val="1"/>
      <w:marLeft w:val="0"/>
      <w:marRight w:val="0"/>
      <w:marTop w:val="0"/>
      <w:marBottom w:val="0"/>
      <w:divBdr>
        <w:top w:val="none" w:sz="0" w:space="0" w:color="auto"/>
        <w:left w:val="none" w:sz="0" w:space="0" w:color="auto"/>
        <w:bottom w:val="none" w:sz="0" w:space="0" w:color="auto"/>
        <w:right w:val="none" w:sz="0" w:space="0" w:color="auto"/>
      </w:divBdr>
    </w:div>
    <w:div w:id="1518079043">
      <w:bodyDiv w:val="1"/>
      <w:marLeft w:val="0"/>
      <w:marRight w:val="0"/>
      <w:marTop w:val="0"/>
      <w:marBottom w:val="0"/>
      <w:divBdr>
        <w:top w:val="none" w:sz="0" w:space="0" w:color="auto"/>
        <w:left w:val="none" w:sz="0" w:space="0" w:color="auto"/>
        <w:bottom w:val="none" w:sz="0" w:space="0" w:color="auto"/>
        <w:right w:val="none" w:sz="0" w:space="0" w:color="auto"/>
      </w:divBdr>
    </w:div>
    <w:div w:id="1789202384">
      <w:bodyDiv w:val="1"/>
      <w:marLeft w:val="0"/>
      <w:marRight w:val="0"/>
      <w:marTop w:val="0"/>
      <w:marBottom w:val="0"/>
      <w:divBdr>
        <w:top w:val="none" w:sz="0" w:space="0" w:color="auto"/>
        <w:left w:val="none" w:sz="0" w:space="0" w:color="auto"/>
        <w:bottom w:val="none" w:sz="0" w:space="0" w:color="auto"/>
        <w:right w:val="none" w:sz="0" w:space="0" w:color="auto"/>
      </w:divBdr>
    </w:div>
    <w:div w:id="1805735323">
      <w:bodyDiv w:val="1"/>
      <w:marLeft w:val="0"/>
      <w:marRight w:val="0"/>
      <w:marTop w:val="0"/>
      <w:marBottom w:val="0"/>
      <w:divBdr>
        <w:top w:val="none" w:sz="0" w:space="0" w:color="auto"/>
        <w:left w:val="none" w:sz="0" w:space="0" w:color="auto"/>
        <w:bottom w:val="none" w:sz="0" w:space="0" w:color="auto"/>
        <w:right w:val="none" w:sz="0" w:space="0" w:color="auto"/>
      </w:divBdr>
    </w:div>
    <w:div w:id="1811822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ace@pvs.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43F7BDBD0D818428EE9D91B6F4BAFF0" ma:contentTypeVersion="4" ma:contentTypeDescription="Vytvoří nový dokument" ma:contentTypeScope="" ma:versionID="1a4fe700ac2e5b99eed09fcddd1079f0">
  <xsd:schema xmlns:xsd="http://www.w3.org/2001/XMLSchema" xmlns:xs="http://www.w3.org/2001/XMLSchema" xmlns:p="http://schemas.microsoft.com/office/2006/metadata/properties" xmlns:ns2="4211d286-7a72-4ee2-8395-9fb23ad30f26" xmlns:ns3="9a9aba36-3a36-41e3-ab82-6f290cb3b840" targetNamespace="http://schemas.microsoft.com/office/2006/metadata/properties" ma:root="true" ma:fieldsID="11f7f2dc4d9b3e4b0240fe0b92a70418" ns2:_="" ns3:_="">
    <xsd:import namespace="4211d286-7a72-4ee2-8395-9fb23ad30f26"/>
    <xsd:import namespace="9a9aba36-3a36-41e3-ab82-6f290cb3b84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11d286-7a72-4ee2-8395-9fb23ad30f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9aba36-3a36-41e3-ab82-6f290cb3b840"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06B5B80-5940-45CF-878B-946CF07DFF97}">
  <ds:schemaRefs>
    <ds:schemaRef ds:uri="http://schemas.microsoft.com/sharepoint/v3/contenttype/forms"/>
  </ds:schemaRefs>
</ds:datastoreItem>
</file>

<file path=customXml/itemProps2.xml><?xml version="1.0" encoding="utf-8"?>
<ds:datastoreItem xmlns:ds="http://schemas.openxmlformats.org/officeDocument/2006/customXml" ds:itemID="{0C6B501A-CF65-494B-B83A-B0FDF7C293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11d286-7a72-4ee2-8395-9fb23ad30f26"/>
    <ds:schemaRef ds:uri="9a9aba36-3a36-41e3-ab82-6f290cb3b8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F3A460-C9CB-4541-9480-527F552FA4B9}">
  <ds:schemaRefs>
    <ds:schemaRef ds:uri="http://schemas.openxmlformats.org/officeDocument/2006/bibliography"/>
  </ds:schemaRefs>
</ds:datastoreItem>
</file>

<file path=customXml/itemProps4.xml><?xml version="1.0" encoding="utf-8"?>
<ds:datastoreItem xmlns:ds="http://schemas.openxmlformats.org/officeDocument/2006/customXml" ds:itemID="{96ACEDBC-1939-406E-9638-EF0CBDB311B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4174</Words>
  <Characters>24633</Characters>
  <Application>Microsoft Office Word</Application>
  <DocSecurity>0</DocSecurity>
  <Lines>205</Lines>
  <Paragraphs>57</Paragraphs>
  <ScaleCrop>false</ScaleCrop>
  <HeadingPairs>
    <vt:vector size="2" baseType="variant">
      <vt:variant>
        <vt:lpstr>Název</vt:lpstr>
      </vt:variant>
      <vt:variant>
        <vt:i4>1</vt:i4>
      </vt:variant>
    </vt:vector>
  </HeadingPairs>
  <TitlesOfParts>
    <vt:vector size="1" baseType="lpstr">
      <vt:lpstr>SMLOUVA O DÍLO č</vt:lpstr>
    </vt:vector>
  </TitlesOfParts>
  <Company>Čermák a Hrachovec</Company>
  <LinksUpToDate>false</LinksUpToDate>
  <CharactersWithSpaces>28750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Honza</dc:creator>
  <dc:description>Filtr T602 id:</dc:description>
  <cp:lastModifiedBy>Ladislav Baše</cp:lastModifiedBy>
  <cp:revision>2</cp:revision>
  <cp:lastPrinted>2022-04-13T08:10:00Z</cp:lastPrinted>
  <dcterms:created xsi:type="dcterms:W3CDTF">2024-03-26T17:22:00Z</dcterms:created>
  <dcterms:modified xsi:type="dcterms:W3CDTF">2024-03-26T17:22:00Z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0x010100B43F7BDBD0D818428EE9D91B6F4BAFF0</vt:lpwstr>
  </property>
</Properties>
</file>